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commentsExtensible.xml" ContentType="application/vnd.openxmlformats-officedocument.wordprocessingml.commentsExtensi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right"/>
        <w:rPr>
          <w:bCs/>
          <w:i/>
        </w:rPr>
      </w:pPr>
      <w:r>
        <w:rPr>
          <w:i/>
        </w:rPr>
        <w:t xml:space="preserve">Вносится комитетом</w:t>
      </w:r>
      <w:r>
        <w:rPr>
          <w:i/>
        </w:rPr>
        <w:t xml:space="preserve"> Законодательного</w:t>
      </w:r>
      <w:r>
        <w:rPr>
          <w:bCs/>
          <w:i/>
        </w:rPr>
      </w:r>
      <w:r>
        <w:rPr>
          <w:bCs/>
          <w:i/>
        </w:rPr>
      </w:r>
    </w:p>
    <w:p>
      <w:pPr>
        <w:ind w:firstLine="0"/>
        <w:jc w:val="right"/>
        <w:rPr>
          <w:bCs/>
          <w:i/>
        </w:rPr>
      </w:pPr>
      <w:r>
        <w:rPr>
          <w:i/>
        </w:rPr>
        <w:t xml:space="preserve">Собрания </w:t>
      </w:r>
      <w:r>
        <w:rPr>
          <w:i/>
        </w:rPr>
        <w:t xml:space="preserve">Новосибирской области</w:t>
      </w:r>
      <w:r>
        <w:rPr>
          <w:i/>
        </w:rPr>
        <w:t xml:space="preserve"> по </w:t>
      </w:r>
      <w:r>
        <w:rPr>
          <w:bCs/>
          <w:i/>
        </w:rPr>
      </w:r>
      <w:r>
        <w:rPr>
          <w:bCs/>
          <w:i/>
        </w:rPr>
      </w:r>
    </w:p>
    <w:p>
      <w:pPr>
        <w:ind w:firstLine="0"/>
        <w:jc w:val="right"/>
        <w:rPr>
          <w:bCs/>
          <w:i/>
        </w:rPr>
      </w:pPr>
      <w:r>
        <w:rPr>
          <w:i/>
        </w:rPr>
        <w:t xml:space="preserve">бюджетной, </w:t>
      </w:r>
      <w:r>
        <w:rPr>
          <w:i/>
        </w:rPr>
        <w:t xml:space="preserve">финансово-</w:t>
      </w:r>
      <w:r>
        <w:rPr>
          <w:i/>
        </w:rPr>
        <w:t xml:space="preserve">экономической </w:t>
      </w:r>
      <w:r>
        <w:rPr>
          <w:bCs/>
          <w:i/>
        </w:rPr>
      </w:r>
      <w:r>
        <w:rPr>
          <w:bCs/>
          <w:i/>
        </w:rPr>
      </w:r>
    </w:p>
    <w:p>
      <w:pPr>
        <w:ind w:firstLine="0"/>
        <w:jc w:val="right"/>
        <w:rPr>
          <w:bCs/>
          <w:i/>
        </w:rPr>
      </w:pPr>
      <w:r>
        <w:rPr>
          <w:i/>
        </w:rPr>
        <w:t xml:space="preserve">политике и </w:t>
      </w:r>
      <w:r>
        <w:rPr>
          <w:i/>
        </w:rPr>
        <w:t xml:space="preserve">собственности </w:t>
      </w:r>
      <w:r>
        <w:rPr>
          <w:bCs/>
          <w:i/>
        </w:rPr>
      </w:r>
      <w:r>
        <w:rPr>
          <w:bCs/>
          <w:i/>
        </w:rPr>
      </w:r>
    </w:p>
    <w:p>
      <w:pPr>
        <w:ind w:firstLine="0"/>
        <w:jc w:val="right"/>
        <w:rPr>
          <w:bCs/>
          <w:i/>
        </w:rPr>
      </w:pPr>
      <w:r>
        <w:rPr>
          <w:i/>
        </w:rPr>
        <w:t xml:space="preserve">Новосибирской области</w:t>
      </w:r>
      <w:r>
        <w:rPr>
          <w:bCs/>
          <w:i/>
        </w:rPr>
      </w:r>
      <w:r>
        <w:rPr>
          <w:bCs/>
          <w:i/>
        </w:rPr>
      </w:r>
    </w:p>
    <w:p>
      <w:pPr>
        <w:ind w:firstLine="0"/>
        <w:jc w:val="right"/>
      </w:pPr>
      <w:r/>
      <w:r/>
    </w:p>
    <w:p>
      <w:pPr>
        <w:ind w:firstLine="0"/>
        <w:jc w:val="right"/>
        <w:rPr>
          <w:highlight w:val="none"/>
        </w:rPr>
      </w:pPr>
      <w:r>
        <w:t xml:space="preserve">Проект № ______</w:t>
      </w:r>
      <w:r>
        <w:rPr>
          <w:highlight w:val="none"/>
        </w:rPr>
      </w:r>
      <w:r>
        <w:rPr>
          <w:highlight w:val="none"/>
        </w:rPr>
      </w:r>
    </w:p>
    <w:p>
      <w:pPr>
        <w:ind w:firstLine="0"/>
        <w:jc w:val="right"/>
      </w:pPr>
      <w:r/>
      <w:r/>
    </w:p>
    <w:p>
      <w:pPr>
        <w:ind w:firstLine="0"/>
        <w:jc w:val="right"/>
      </w:pPr>
      <w:r/>
      <w:r/>
    </w:p>
    <w:p>
      <w:pPr>
        <w:ind w:firstLine="0"/>
        <w:jc w:val="right"/>
      </w:pPr>
      <w:ins w:id="0" w:author="pos" w:date="2024-10-16T05:21:39Z" oouserid="pos">
        <w:r>
          <w:rPr>
            <w:highlight w:val="none"/>
          </w:rPr>
        </w:r>
      </w:ins>
      <w:r>
        <w:rPr>
          <w:highlight w:val="none"/>
        </w:rPr>
      </w:r>
      <w:r/>
    </w:p>
    <w:p>
      <w:pPr>
        <w:ind w:firstLine="0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ind w:firstLine="0"/>
        <w:jc w:val="center"/>
        <w:rPr>
          <w:b/>
          <w:sz w:val="40"/>
        </w:rPr>
      </w:pPr>
      <w:r>
        <w:rPr>
          <w:b/>
          <w:sz w:val="40"/>
        </w:rPr>
        <w:t xml:space="preserve">ЗАКОН</w:t>
      </w:r>
      <w:r>
        <w:rPr>
          <w:b/>
          <w:sz w:val="40"/>
        </w:rPr>
      </w:r>
      <w:r>
        <w:rPr>
          <w:b/>
          <w:sz w:val="40"/>
        </w:rPr>
      </w:r>
    </w:p>
    <w:p>
      <w:pPr>
        <w:ind w:firstLine="0"/>
        <w:jc w:val="center"/>
        <w:rPr>
          <w:b/>
          <w:sz w:val="40"/>
        </w:rPr>
      </w:pPr>
      <w:r>
        <w:rPr>
          <w:b/>
          <w:sz w:val="40"/>
        </w:rPr>
        <w:t xml:space="preserve">НОВОСИБИРСКОЙ ОБЛАСТИ</w:t>
      </w:r>
      <w:r>
        <w:rPr>
          <w:b/>
          <w:sz w:val="40"/>
        </w:rPr>
      </w:r>
      <w:r>
        <w:rPr>
          <w:b/>
          <w:sz w:val="40"/>
        </w:rPr>
      </w:r>
    </w:p>
    <w:p>
      <w:pPr>
        <w:ind w:firstLine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0"/>
        <w:jc w:val="center"/>
        <w:rPr>
          <w:b/>
        </w:rPr>
      </w:pPr>
      <w:r>
        <w:rPr>
          <w:b/>
        </w:rPr>
        <w:t xml:space="preserve">О внесении изменений в отдельные законы Новосибирской области</w:t>
      </w:r>
      <w:r>
        <w:rPr>
          <w:b/>
        </w:rPr>
      </w:r>
      <w:r>
        <w:rPr>
          <w:b/>
        </w:rPr>
      </w:r>
    </w:p>
    <w:p>
      <w:pPr>
        <w:ind w:firstLine="567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firstLine="567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firstLine="567"/>
        <w:rPr>
          <w:b/>
        </w:rPr>
      </w:pPr>
      <w:r>
        <w:rPr>
          <w:b/>
        </w:rPr>
        <w:t xml:space="preserve">Статья 1</w:t>
      </w:r>
      <w:r>
        <w:rPr>
          <w:b/>
        </w:rPr>
      </w:r>
      <w:r>
        <w:rPr>
          <w:b/>
        </w:rPr>
      </w:r>
    </w:p>
    <w:p>
      <w:pPr>
        <w:ind w:firstLine="567"/>
      </w:pPr>
      <w:r/>
      <w:r/>
    </w:p>
    <w:p>
      <w:pPr>
        <w:ind w:firstLine="567"/>
      </w:pPr>
      <w:r>
        <w:t xml:space="preserve">Внести </w:t>
      </w:r>
      <w:r>
        <w:t xml:space="preserve">в </w:t>
      </w:r>
      <w:r>
        <w:t xml:space="preserve">статью 9 Закона Новосибирской области от 6 мая 2008 года № 226-ОЗ «О порядке предоставления государственных гарантий Новосибирской области» (с изменениями, внесенными Законами Новосибирской </w:t>
      </w:r>
      <w:r>
        <w:t xml:space="preserve">области от 2 февраля 2009 года № 307-ОЗ, от 26 марта 2009 года № 3</w:t>
      </w:r>
      <w:r>
        <w:t xml:space="preserve">24-ОЗ, от 15 июля 2010 года № 522-ОЗ, от 1 июля 2015 года № 561-ОЗ, от 14 июля 2020 года № 503-ОЗ)</w:t>
      </w:r>
      <w:r>
        <w:t xml:space="preserve"> </w:t>
      </w:r>
      <w:r>
        <w:t xml:space="preserve">изменение</w:t>
      </w:r>
      <w:r>
        <w:t xml:space="preserve">,</w:t>
      </w:r>
      <w:r>
        <w:t xml:space="preserve"> </w:t>
      </w:r>
      <w:r>
        <w:t xml:space="preserve">исключив в абзаце седьмом части 2 слова «государственной </w:t>
      </w:r>
      <w:r>
        <w:t xml:space="preserve">власти</w:t>
      </w:r>
      <w:r>
        <w:t xml:space="preserve">».</w:t>
      </w:r>
      <w:r/>
    </w:p>
    <w:p>
      <w:pPr>
        <w:ind w:firstLine="56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6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67"/>
        <w:rPr>
          <w:b/>
        </w:rPr>
      </w:pPr>
      <w:r>
        <w:rPr>
          <w:b/>
        </w:rPr>
        <w:t xml:space="preserve">Статья 2</w:t>
      </w:r>
      <w:r>
        <w:rPr>
          <w:b/>
        </w:rPr>
      </w:r>
      <w:r>
        <w:rPr>
          <w:b/>
        </w:rPr>
      </w:r>
    </w:p>
    <w:p>
      <w:pPr>
        <w:ind w:firstLine="56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67"/>
      </w:pPr>
      <w:r>
        <w:t xml:space="preserve">Внести в Закон Новосибирской области от 2 июля 2008 года № 245-ОЗ «О развитии</w:t>
      </w:r>
      <w:r>
        <w:t xml:space="preserve"> малого и среднего предпринимательства в Новосибирской области» (с изменениями, внесенными Законами Новосибирской области от 15 декабря 2008 года № 299-ОЗ, от 12 марта 2009 года № 313-ОЗ, от 2 июля 2009 года № 369-ОЗ, от 27 апреля 2010 года № 496-ОЗ, от 15</w:t>
      </w:r>
      <w:r>
        <w:t xml:space="preserve"> июля 2010 года № 510-ОЗ, от 1 апреля 2011 года № 52-ОЗ, от 1 апреля 2011 года № 53-ОЗ, от 5 мая 2011 года № 69-ОЗ, от 7 октября 2011 года № 121-ОЗ, от 28 ноября 2011 года № 161-ОЗ, от 1 февраля 2012 года № 180-ОЗ, от 11 февраля 2013 года № 297-ОЗ, от 2 ма</w:t>
      </w:r>
      <w:r>
        <w:t xml:space="preserve">рта 2017 года № 143-ОЗ, от 29 мая 2017 года № 168-ОЗ, от 10 ноября 2017 года № 214-ОЗ, от 4 июня 2019 года № 371-ОЗ, от 1 июля 2019 года № 391-ОЗ, от 26 февраля 2020 года № 458-ОЗ,</w:t>
      </w:r>
      <w:r>
        <w:t xml:space="preserve"> от 8 мая 2020 года № 477-ОЗ, от 30 марта 2021 года № 62-ОЗ, от 1 декабря 202</w:t>
      </w:r>
      <w:r>
        <w:t xml:space="preserve">1 года № 135-ОЗ, от 2 ноября 2022 года № 258-ОЗ, от 4 октября 2023 года № 365-ОЗ) следующие изменения:</w:t>
      </w:r>
      <w:r/>
    </w:p>
    <w:p>
      <w:pPr>
        <w:pStyle w:val="883"/>
        <w:numPr>
          <w:ilvl w:val="0"/>
          <w:numId w:val="8"/>
        </w:numPr>
        <w:ind w:left="0" w:firstLine="567"/>
        <w:tabs>
          <w:tab w:val="left" w:pos="709" w:leader="none"/>
          <w:tab w:val="left" w:pos="850" w:leader="none"/>
        </w:tabs>
      </w:pPr>
      <w:r>
        <w:rPr>
          <w:highlight w:val="none"/>
        </w:rPr>
      </w:r>
      <w:r>
        <w:t xml:space="preserve">в статье 7:</w:t>
      </w:r>
      <w:r>
        <w:rPr>
          <w:highlight w:val="none"/>
        </w:rPr>
      </w:r>
      <w:r/>
    </w:p>
    <w:p>
      <w:pPr>
        <w:ind w:left="567" w:firstLine="0"/>
        <w:tabs>
          <w:tab w:val="left" w:pos="709" w:leader="none"/>
          <w:tab w:val="left" w:pos="850" w:leader="none"/>
        </w:tabs>
      </w:pPr>
      <w:r>
        <w:t xml:space="preserve">а) в наименовании </w:t>
      </w:r>
      <w:r>
        <w:t xml:space="preserve">слова «государственной власти» исключить;</w:t>
      </w:r>
      <w:r/>
    </w:p>
    <w:p>
      <w:pPr>
        <w:ind w:left="567" w:firstLine="0"/>
        <w:tabs>
          <w:tab w:val="left" w:pos="709" w:leader="none"/>
          <w:tab w:val="left" w:pos="850" w:leader="none"/>
        </w:tabs>
      </w:pPr>
      <w:r>
        <w:t xml:space="preserve">б) абзаце первом части 1 </w:t>
      </w:r>
      <w:r>
        <w:t xml:space="preserve">слова «государственной власти» исключить;</w:t>
      </w:r>
      <w:r/>
    </w:p>
    <w:p>
      <w:pPr>
        <w:ind w:left="567" w:firstLine="0"/>
        <w:tabs>
          <w:tab w:val="left" w:pos="709" w:leader="none"/>
          <w:tab w:val="left" w:pos="850" w:leader="none"/>
        </w:tabs>
      </w:pPr>
      <w:r>
        <w:t xml:space="preserve">в) в части 2 слова «государственной власти» исключить;</w:t>
      </w:r>
      <w:r/>
    </w:p>
    <w:p>
      <w:pPr>
        <w:ind w:firstLine="567"/>
      </w:pPr>
      <w:r>
        <w:t xml:space="preserve">2) в части 1 статьи 8 слова «государственной власти</w:t>
      </w:r>
      <w:r>
        <w:t xml:space="preserve">» исключить;</w:t>
      </w:r>
      <w:r/>
    </w:p>
    <w:p>
      <w:pPr>
        <w:ind w:firstLine="567"/>
      </w:pPr>
      <w:r>
        <w:t xml:space="preserve">3) в </w:t>
      </w:r>
      <w:r>
        <w:t xml:space="preserve">статье 9:</w:t>
      </w:r>
      <w:r/>
    </w:p>
    <w:p>
      <w:pPr>
        <w:ind w:firstLine="567"/>
        <w:rPr>
          <w:highlight w:val="none"/>
        </w:rPr>
      </w:pPr>
      <w:r>
        <w:t xml:space="preserve">а) в части 2 слова «государственной власти» исключить;</w:t>
      </w:r>
      <w:r>
        <w:rPr>
          <w:highlight w:val="none"/>
        </w:rPr>
      </w:r>
      <w:r>
        <w:rPr>
          <w:highlight w:val="none"/>
        </w:rPr>
      </w:r>
    </w:p>
    <w:p>
      <w:pPr>
        <w:ind w:firstLine="567"/>
      </w:pPr>
      <w:r>
        <w:t xml:space="preserve">б) в части 3 слова «государственной власти» исключить;</w:t>
      </w:r>
      <w:r/>
    </w:p>
    <w:p>
      <w:pPr>
        <w:ind w:firstLine="567"/>
      </w:pPr>
      <w:r>
        <w:t xml:space="preserve">в) в части 4 слова «государственной власти» исключить;</w:t>
      </w:r>
      <w:r>
        <w:rPr>
          <w:highlight w:val="none"/>
        </w:rPr>
      </w:r>
      <w:r/>
    </w:p>
    <w:p>
      <w:pPr>
        <w:ind w:firstLine="567"/>
      </w:pPr>
      <w:r>
        <w:t xml:space="preserve">4) в </w:t>
      </w:r>
      <w:r>
        <w:t xml:space="preserve">статье 10:</w:t>
      </w:r>
      <w:r/>
    </w:p>
    <w:p>
      <w:pPr>
        <w:ind w:firstLine="567"/>
      </w:pPr>
      <w:r>
        <w:t xml:space="preserve">а) в абзаце первом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б) в </w:t>
      </w:r>
      <w:r>
        <w:t xml:space="preserve">пункте 4 слова «государственной власти» исключить;</w:t>
      </w:r>
      <w:r/>
    </w:p>
    <w:p>
      <w:pPr>
        <w:ind w:firstLine="567"/>
      </w:pPr>
      <w:r>
        <w:t xml:space="preserve">5) в части 1 статьи 11 слова «государственной власти» исключить;</w:t>
      </w:r>
      <w:r/>
    </w:p>
    <w:p>
      <w:pPr>
        <w:ind w:firstLine="567"/>
      </w:pPr>
      <w:r>
        <w:t xml:space="preserve">6) </w:t>
      </w:r>
      <w:r>
        <w:t xml:space="preserve">в статье 13:</w:t>
      </w:r>
      <w:r/>
    </w:p>
    <w:p>
      <w:pPr>
        <w:ind w:firstLine="567"/>
      </w:pPr>
      <w:r>
        <w:t xml:space="preserve">а) в части 1</w:t>
      </w:r>
      <w:r>
        <w:t xml:space="preserve"> слова «государственной власти» исключить;</w:t>
      </w:r>
      <w:r/>
    </w:p>
    <w:p>
      <w:pPr>
        <w:ind w:firstLine="567"/>
      </w:pPr>
      <w:r>
        <w:t xml:space="preserve">б) в части 3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7) в части 1 статьи 17.1 слова «государственной власти» исключить;</w:t>
      </w:r>
      <w:r/>
    </w:p>
    <w:p>
      <w:pPr>
        <w:ind w:firstLine="567"/>
      </w:pPr>
      <w:r>
        <w:t xml:space="preserve">8) </w:t>
      </w:r>
      <w:r>
        <w:t xml:space="preserve">в статье 20:</w:t>
      </w:r>
      <w:r/>
    </w:p>
    <w:p>
      <w:pPr>
        <w:ind w:firstLine="567"/>
      </w:pPr>
      <w:r>
        <w:t xml:space="preserve">а) в абзаце первом части 1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б) в части 1.1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в) </w:t>
      </w:r>
      <w:r>
        <w:t xml:space="preserve">части 2 слова «государственной власти» исключить;</w:t>
      </w:r>
      <w:r/>
    </w:p>
    <w:p>
      <w:pPr>
        <w:ind w:firstLine="567"/>
      </w:pPr>
      <w:r>
        <w:t xml:space="preserve">9) </w:t>
      </w:r>
      <w:r>
        <w:t xml:space="preserve">в статье 21:</w:t>
      </w:r>
      <w:r/>
      <w:r/>
    </w:p>
    <w:p>
      <w:pPr>
        <w:ind w:firstLine="567"/>
        <w:rPr>
          <w:highlight w:val="none"/>
        </w:rPr>
      </w:pPr>
      <w:r>
        <w:t xml:space="preserve">а) в части 1 слова «государственно</w:t>
      </w:r>
      <w:r>
        <w:t xml:space="preserve">й власти» исключить;</w:t>
      </w:r>
      <w:r/>
      <w:r/>
    </w:p>
    <w:p>
      <w:pPr>
        <w:ind w:firstLine="567"/>
      </w:pPr>
      <w:r>
        <w:rPr>
          <w:highlight w:val="none"/>
        </w:rPr>
        <w:t xml:space="preserve">б) в части 5 слова «органа государственной власти» заменить словами «областного исполнительного органа»</w:t>
      </w:r>
      <w:r>
        <w:rPr>
          <w:highlight w:val="none"/>
        </w:rPr>
      </w:r>
    </w:p>
    <w:p>
      <w:pPr>
        <w:ind w:firstLine="567"/>
      </w:pPr>
      <w:r>
        <w:t xml:space="preserve">10) в абзаце первом части 1 статьи 22 слова «государственной власти» исключить;</w:t>
      </w:r>
      <w:r/>
    </w:p>
    <w:p>
      <w:pPr>
        <w:ind w:firstLine="567"/>
      </w:pPr>
      <w:r>
        <w:t xml:space="preserve">11) в абзаце первом статьи 23 слова «государственной власти» исключить;</w:t>
      </w:r>
      <w:r/>
    </w:p>
    <w:p>
      <w:pPr>
        <w:ind w:firstLine="567"/>
      </w:pPr>
      <w:r>
        <w:t xml:space="preserve">12) в статье 24 слова «государственной власти» исключить;</w:t>
      </w:r>
      <w:r/>
    </w:p>
    <w:p>
      <w:pPr>
        <w:ind w:firstLine="567"/>
      </w:pPr>
      <w:r>
        <w:t xml:space="preserve">13) в части 1 статьи 24.1 слова «государственной власти» исключить.</w:t>
      </w:r>
      <w:r/>
    </w:p>
    <w:p>
      <w:pPr>
        <w:ind w:firstLine="56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6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67"/>
        <w:rPr>
          <w:b/>
        </w:rPr>
      </w:pPr>
      <w:r>
        <w:rPr>
          <w:b/>
        </w:rPr>
        <w:t xml:space="preserve">Статья 3</w:t>
      </w:r>
      <w:r>
        <w:rPr>
          <w:b/>
        </w:rPr>
      </w:r>
      <w:r>
        <w:rPr>
          <w:b/>
        </w:rPr>
      </w:r>
    </w:p>
    <w:p>
      <w:pPr>
        <w:ind w:firstLine="56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67"/>
      </w:pPr>
      <w:r>
        <w:t xml:space="preserve">Внести в Закон Новосибирской области от 7 октября 2011 года № 112-ОЗ «О бюджетном процессе в Новосибирской области» (с изменениями, внесенными Законами Новосибирской области от</w:t>
      </w:r>
      <w:r>
        <w:t xml:space="preserve"> 4 июля 2012 года № 232-ОЗ, от 5 марта 2013 года № 298-ОЗ, от 10 декабря 2013 года № 402-ОЗ, от 3 июня 2014 года № 438-ОЗ, от 26 февраля 2015 года № 528-ОЗ, от 1 июля 2015 года № 560-ОЗ, от 18 декабря 2015 года № 26-ОЗ, от 3 ноября 2016 года № 95-ОЗ, от 3 </w:t>
      </w:r>
      <w:r>
        <w:t xml:space="preserve">октября 2017 года № 197-ОЗ, от 2 октября 2018 года № 293-ОЗ, от 1 июля 2019 года № 393-ОЗ, от 25 декабря 2019 года № 455-ОЗ, от 26 февраля 2020 года № 460-ОЗ, от 14 июля 2020 года № 504-ОЗ, от 10 ноября 2020 года № 11-ОЗ, от 14 июля 2021 года № 96-ОЗ, от 2</w:t>
      </w:r>
      <w:r>
        <w:t xml:space="preserve">7 декабря 2021 года № 165-ОЗ, от 1 июня 2022 года № 209-ОЗ, от 12 марта 2024 года № 423-ОЗ) следующие изменения:</w:t>
      </w:r>
      <w:r/>
    </w:p>
    <w:p>
      <w:pPr>
        <w:pStyle w:val="883"/>
        <w:numPr>
          <w:ilvl w:val="0"/>
          <w:numId w:val="2"/>
        </w:numPr>
        <w:ind w:left="0" w:firstLine="567"/>
        <w:tabs>
          <w:tab w:val="left" w:pos="709" w:leader="none"/>
          <w:tab w:val="left" w:pos="850" w:leader="none"/>
        </w:tabs>
      </w:pPr>
      <w:r>
        <w:rPr>
          <w:highlight w:val="white"/>
        </w:rPr>
        <w:t xml:space="preserve">в части 3 статьи 2 слова «органы исполнительной власти Новосибирской области» заменить словами «исполнительные органы Новосибирской области»;</w:t>
      </w:r>
      <w:r/>
    </w:p>
    <w:p>
      <w:pPr>
        <w:contextualSpacing/>
        <w:ind w:firstLine="567"/>
      </w:pPr>
      <w:r>
        <w:t xml:space="preserve">2</w:t>
      </w:r>
      <w:r>
        <w:t xml:space="preserve">) </w:t>
      </w:r>
      <w:r>
        <w:rPr>
          <w:highlight w:val="none"/>
        </w:rPr>
        <w:t xml:space="preserve">в </w:t>
      </w:r>
      <w:r>
        <w:rPr>
          <w:highlight w:val="white"/>
        </w:rPr>
        <w:t xml:space="preserve">части 1</w:t>
      </w:r>
      <w:r>
        <w:rPr>
          <w:highlight w:val="white"/>
        </w:rPr>
        <w:t xml:space="preserve"> статьи 3</w:t>
      </w:r>
      <w:r>
        <w:rPr>
          <w:highlight w:val="none"/>
        </w:rPr>
        <w:t xml:space="preserve">:</w:t>
      </w:r>
      <w:r/>
    </w:p>
    <w:p>
      <w:pPr>
        <w:contextualSpacing/>
        <w:ind w:firstLine="567"/>
      </w:pPr>
      <w:r>
        <w:t xml:space="preserve">а) в пункте 4 </w:t>
      </w:r>
      <w:r>
        <w:t xml:space="preserve">слова</w:t>
      </w:r>
      <w:r>
        <w:rPr>
          <w:highlight w:val="white"/>
        </w:rPr>
        <w:t xml:space="preserve"> «государственной власти» исключить;</w:t>
      </w:r>
      <w:r/>
    </w:p>
    <w:p>
      <w:pPr>
        <w:contextualSpacing/>
        <w:ind w:firstLine="567"/>
      </w:pPr>
      <w:r>
        <w:t xml:space="preserve">б) в пункте 4.1</w:t>
      </w:r>
      <w:r>
        <w:t xml:space="preserve"> </w:t>
      </w:r>
      <w:r>
        <w:t xml:space="preserve">слова</w:t>
      </w:r>
      <w:r>
        <w:rPr>
          <w:highlight w:val="white"/>
        </w:rPr>
        <w:t xml:space="preserve"> «государственной власти» исключить;</w:t>
      </w:r>
      <w:r/>
    </w:p>
    <w:p>
      <w:pPr>
        <w:ind w:firstLine="567"/>
      </w:pPr>
      <w:r>
        <w:t xml:space="preserve">3) в статье 6:</w:t>
      </w:r>
      <w:r/>
    </w:p>
    <w:p>
      <w:pPr>
        <w:ind w:firstLine="567"/>
      </w:pPr>
      <w:r>
        <w:t xml:space="preserve">а) </w:t>
      </w:r>
      <w:r>
        <w:t xml:space="preserve">пункт 10.1 признать утратившим силу;</w:t>
      </w:r>
      <w:r/>
    </w:p>
    <w:p>
      <w:pPr>
        <w:ind w:firstLine="567"/>
        <w:tabs>
          <w:tab w:val="left" w:pos="709" w:leader="none"/>
          <w:tab w:val="left" w:pos="850" w:leader="none"/>
        </w:tabs>
      </w:pPr>
      <w:r>
        <w:t xml:space="preserve">б) </w:t>
      </w:r>
      <w:r>
        <w:t xml:space="preserve">в пункте 39.20 слова «</w:t>
      </w:r>
      <w:r>
        <w:t xml:space="preserve">государственной власти</w:t>
      </w:r>
      <w:r>
        <w:t xml:space="preserve">» </w:t>
      </w:r>
      <w:r>
        <w:t xml:space="preserve">исключить</w:t>
      </w:r>
      <w:r>
        <w:t xml:space="preserve">;</w:t>
      </w:r>
      <w:r/>
    </w:p>
    <w:p>
      <w:pPr>
        <w:ind w:firstLine="567"/>
      </w:pPr>
      <w:r>
        <w:t xml:space="preserve">4) в статье 16 слова «государственной власти» исключить;</w:t>
      </w:r>
      <w:r/>
    </w:p>
    <w:p>
      <w:pPr>
        <w:ind w:firstLine="567"/>
      </w:pPr>
      <w:r>
        <w:t xml:space="preserve">5) в части 4 статьи 18 слова «государственной власти» исключить;</w:t>
      </w:r>
      <w:r/>
    </w:p>
    <w:p>
      <w:pPr>
        <w:ind w:firstLine="567"/>
        <w:rPr>
          <w:highlight w:val="none"/>
        </w:rPr>
      </w:pPr>
      <w:r>
        <w:t xml:space="preserve">6) в абзаце втором части 2 статьи 20 слова «государственно</w:t>
      </w:r>
      <w:r>
        <w:t xml:space="preserve">й власти» иск</w:t>
      </w:r>
      <w:r>
        <w:rPr>
          <w:highlight w:val="white"/>
        </w:rPr>
        <w:t xml:space="preserve">лючить;</w:t>
      </w:r>
      <w:r>
        <w:rPr>
          <w:highlight w:val="none"/>
        </w:rPr>
      </w:r>
      <w:r>
        <w:rPr>
          <w:highlight w:val="none"/>
        </w:rPr>
      </w:r>
    </w:p>
    <w:p>
      <w:pPr>
        <w:ind w:firstLine="567"/>
        <w:rPr>
          <w:highlight w:val="white"/>
        </w:rPr>
      </w:pPr>
      <w:r>
        <w:rPr>
          <w:highlight w:val="none"/>
        </w:rPr>
        <w:t xml:space="preserve">7) в абзаце третьем пункта 1 части 5 статьи 22 слово «осуществляется» заменить словом «осуществляются»;</w:t>
      </w:r>
      <w:r>
        <w:rPr>
          <w:highlight w:val="white"/>
        </w:rPr>
      </w:r>
      <w:r>
        <w:rPr>
          <w:highlight w:val="white"/>
        </w:rPr>
      </w:r>
    </w:p>
    <w:p>
      <w:pPr>
        <w:ind w:firstLine="567"/>
        <w:rPr>
          <w:highlight w:val="none"/>
        </w:rPr>
      </w:pPr>
      <w:r>
        <w:rPr>
          <w:highlight w:val="none"/>
        </w:rPr>
        <w:t xml:space="preserve">8</w:t>
      </w:r>
      <w:r>
        <w:rPr>
          <w:highlight w:val="white"/>
        </w:rPr>
        <w:t xml:space="preserve">) в части 2.1 статьи 25 слова «государственной власти» исключить;</w:t>
      </w:r>
      <w:r>
        <w:rPr>
          <w:highlight w:val="none"/>
        </w:rPr>
      </w:r>
      <w:r>
        <w:rPr>
          <w:highlight w:val="none"/>
        </w:rPr>
      </w:r>
    </w:p>
    <w:p>
      <w:pPr>
        <w:ind w:firstLine="567"/>
        <w:rPr>
          <w:highlight w:val="white"/>
        </w:rPr>
      </w:pPr>
      <w:r>
        <w:rPr>
          <w:highlight w:val="none"/>
        </w:rPr>
        <w:t xml:space="preserve">9) в первом предложении части 4 статьи 29 </w:t>
      </w:r>
      <w:r>
        <w:rPr>
          <w:highlight w:val="none"/>
        </w:rPr>
        <w:t xml:space="preserve">слово «осуществляется» заменить словом «осуществляются»;</w:t>
      </w:r>
      <w:r>
        <w:rPr>
          <w:highlight w:val="white"/>
        </w:rPr>
      </w:r>
      <w:r>
        <w:rPr>
          <w:highlight w:val="white"/>
        </w:rPr>
      </w:r>
    </w:p>
    <w:p>
      <w:pPr>
        <w:ind w:firstLine="567"/>
      </w:pPr>
      <w:r>
        <w:rPr>
          <w:highlight w:val="none"/>
        </w:rPr>
        <w:t xml:space="preserve">10</w:t>
      </w:r>
      <w:r>
        <w:rPr>
          <w:highlight w:val="white"/>
        </w:rPr>
        <w:t xml:space="preserve">) в части 7 статьи 30 </w:t>
      </w:r>
      <w:r>
        <w:rPr>
          <w:highlight w:val="white"/>
        </w:rPr>
        <w:t xml:space="preserve">слова «г</w:t>
      </w:r>
      <w:r>
        <w:t xml:space="preserve">осударственной власти» </w:t>
      </w:r>
      <w:r>
        <w:rPr>
          <w:highlight w:val="white"/>
        </w:rPr>
        <w:t xml:space="preserve">заменить </w:t>
      </w:r>
      <w:r>
        <w:t xml:space="preserve">словами </w:t>
      </w:r>
      <w:r>
        <w:rPr>
          <w:highlight w:val="white"/>
        </w:rPr>
        <w:t xml:space="preserve">«</w:t>
      </w:r>
      <w:r>
        <w:t xml:space="preserve">Новосибирской области</w:t>
      </w:r>
      <w:r>
        <w:rPr>
          <w:highlight w:val="white"/>
        </w:rPr>
        <w:t xml:space="preserve">»</w:t>
      </w:r>
      <w:r>
        <w:t xml:space="preserve">;</w:t>
      </w:r>
      <w:r/>
    </w:p>
    <w:p>
      <w:pPr>
        <w:ind w:firstLine="567"/>
        <w:rPr>
          <w:highlight w:val="white"/>
        </w:rPr>
      </w:pPr>
      <w:r>
        <w:rPr>
          <w:highlight w:val="none"/>
        </w:rPr>
        <w:t xml:space="preserve">11</w:t>
      </w:r>
      <w:r>
        <w:rPr>
          <w:highlight w:val="white"/>
        </w:rPr>
        <w:t xml:space="preserve">) </w:t>
      </w:r>
      <w:r>
        <w:rPr>
          <w:highlight w:val="white"/>
        </w:rPr>
        <w:t xml:space="preserve">в пункте 17 части 3 статьи 31 слова «областные органы исполнительной власти» заменить словами «областные исполнительные органы Новосибирской области»;</w:t>
      </w:r>
      <w:r>
        <w:rPr>
          <w:highlight w:val="white"/>
        </w:rPr>
      </w:r>
      <w:r>
        <w:rPr>
          <w:highlight w:val="white"/>
        </w:rPr>
      </w:r>
    </w:p>
    <w:p>
      <w:pPr>
        <w:ind w:firstLine="567"/>
      </w:pPr>
      <w:r>
        <w:t xml:space="preserve">12) в части 4.1 статьи 33 слова «государственной власти» исключить;</w:t>
      </w:r>
      <w:r/>
    </w:p>
    <w:p>
      <w:pPr>
        <w:ind w:firstLine="567"/>
      </w:pPr>
      <w:r>
        <w:t xml:space="preserve">13) в абзаце первом части 3 статьи 35</w:t>
      </w:r>
      <w:r>
        <w:t xml:space="preserve"> слова «государственной власти» исключить;</w:t>
      </w:r>
      <w:r/>
    </w:p>
    <w:p>
      <w:pPr>
        <w:ind w:firstLine="567"/>
      </w:pPr>
      <w:r>
        <w:t xml:space="preserve">14) в абзаце первом части 2 статьи 37 слова «государственной власти» исключить;</w:t>
      </w:r>
      <w:r/>
    </w:p>
    <w:p>
      <w:pPr>
        <w:ind w:firstLine="567"/>
      </w:pPr>
      <w:r>
        <w:t xml:space="preserve">15) в пункте 2 части 1 статьи 40 слова «государственной власти» исключить;</w:t>
      </w:r>
      <w:r/>
    </w:p>
    <w:p>
      <w:pPr>
        <w:ind w:firstLine="567"/>
      </w:pPr>
      <w:r>
        <w:t xml:space="preserve">16) в части 2.2 статьи 42 слова «государственной власти» и</w:t>
      </w:r>
      <w:r>
        <w:t xml:space="preserve">сключить.</w:t>
      </w:r>
      <w:r/>
    </w:p>
    <w:p>
      <w:pPr>
        <w:ind w:firstLine="567"/>
      </w:pPr>
      <w:r/>
      <w:r/>
    </w:p>
    <w:p>
      <w:pPr>
        <w:ind w:firstLine="56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67"/>
        <w:rPr>
          <w:b/>
        </w:rPr>
      </w:pPr>
      <w:r>
        <w:rPr>
          <w:b/>
        </w:rPr>
        <w:t xml:space="preserve">Статья 4</w:t>
      </w:r>
      <w:r>
        <w:rPr>
          <w:b/>
        </w:rPr>
      </w:r>
      <w:r>
        <w:rPr>
          <w:b/>
        </w:rPr>
      </w:r>
    </w:p>
    <w:p>
      <w:pPr>
        <w:ind w:firstLine="56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67"/>
      </w:pPr>
      <w:r>
        <w:t xml:space="preserve">Внести в Закон Новосибирской области от 7 ноября 2011 года № 131-ОЗ «О Контрольно-счетной палате Новосибирской области» (с изменениями, внесенными Законами Новосибирской области от 29 марта 2012 года № 202-ОЗ, от 5 марта 2013 года № 3</w:t>
      </w:r>
      <w:r>
        <w:t xml:space="preserve">05-ОЗ, от 31 января 2017 года № 136-ОЗ, от 3 октября 2017 года № 199-ОЗ, от 1 июля 2019 года № 377-ОЗ, от 14 июля 2021 года № 97-ОЗ, от 5 октября 2021 года № 109-ОЗ, от 28 декабря 2021 года № 169-ОЗ, от 19 декабря 2023 года № 400-</w:t>
      </w:r>
      <w:r>
        <w:rPr>
          <w:highlight w:val="white"/>
        </w:rPr>
        <w:t xml:space="preserve">ОЗ, от 2 апреля 2024 года </w:t>
      </w:r>
      <w:r>
        <w:rPr>
          <w:highlight w:val="white"/>
        </w:rPr>
        <w:t xml:space="preserve">№ 431-ОЗ) следующие изменения:</w:t>
      </w:r>
      <w:r/>
    </w:p>
    <w:p>
      <w:pPr>
        <w:pStyle w:val="883"/>
        <w:numPr>
          <w:ilvl w:val="0"/>
          <w:numId w:val="3"/>
        </w:numPr>
        <w:ind w:left="0" w:firstLine="567"/>
        <w:tabs>
          <w:tab w:val="left" w:pos="850" w:leader="none"/>
        </w:tabs>
        <w:rPr>
          <w:highlight w:val="white"/>
        </w:rPr>
      </w:pPr>
      <w:r>
        <w:rPr>
          <w:highlight w:val="white"/>
        </w:rPr>
        <w:t xml:space="preserve">в части 4 статьи 5 слова «руководителями органов исполнительной власти Новосибирской области» заменить словами «руководителями исполнительных органов Новосибирской области»;</w:t>
      </w:r>
      <w:r>
        <w:rPr>
          <w:highlight w:val="white"/>
        </w:rPr>
      </w:r>
      <w:r>
        <w:rPr>
          <w:highlight w:val="white"/>
        </w:rPr>
      </w:r>
    </w:p>
    <w:p>
      <w:pPr>
        <w:pStyle w:val="883"/>
        <w:numPr>
          <w:ilvl w:val="0"/>
          <w:numId w:val="3"/>
        </w:numPr>
        <w:ind w:left="0" w:firstLine="567"/>
        <w:tabs>
          <w:tab w:val="left" w:pos="709" w:leader="none"/>
          <w:tab w:val="left" w:pos="850" w:leader="none"/>
        </w:tabs>
        <w:rPr>
          <w:highlight w:val="white"/>
        </w:rPr>
      </w:pPr>
      <w:r>
        <w:rPr>
          <w:highlight w:val="white"/>
        </w:rPr>
        <w:t xml:space="preserve">в части 6 статьи 8 слова «иных органов исполнительн</w:t>
      </w:r>
      <w:r>
        <w:rPr>
          <w:highlight w:val="white"/>
        </w:rPr>
        <w:t xml:space="preserve">ой власти Новосибирской области» заменить словами «иных исполнительных органов Новосибирской области».</w:t>
      </w:r>
      <w:r>
        <w:rPr>
          <w:highlight w:val="white"/>
        </w:rPr>
      </w:r>
      <w:r>
        <w:rPr>
          <w:highlight w:val="white"/>
        </w:rPr>
      </w:r>
    </w:p>
    <w:p>
      <w:pPr>
        <w:ind w:firstLine="567"/>
        <w:rPr>
          <w:b/>
          <w:highlight w:val="white"/>
        </w:rPr>
      </w:pPr>
      <w:r>
        <w:rPr>
          <w:b/>
          <w:highlight w:val="white"/>
        </w:rPr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ind w:firstLine="56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67"/>
        <w:rPr>
          <w:b/>
        </w:rPr>
      </w:pPr>
      <w:r>
        <w:rPr>
          <w:b/>
        </w:rPr>
        <w:t xml:space="preserve">Статья 5</w:t>
      </w:r>
      <w:r>
        <w:rPr>
          <w:b/>
        </w:rPr>
      </w:r>
      <w:r>
        <w:rPr>
          <w:b/>
        </w:rPr>
      </w:r>
    </w:p>
    <w:p>
      <w:pPr>
        <w:ind w:firstLine="56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67"/>
      </w:pPr>
      <w:r>
        <w:t xml:space="preserve">Внести </w:t>
      </w:r>
      <w:r>
        <w:t xml:space="preserve">в с</w:t>
      </w:r>
      <w:r>
        <w:t xml:space="preserve">татью 2 Закона Новосибирской области от 7 ноября 2011 года № 132-ОЗ «О единых нормативах отчислений в бюджеты муниципальных образований Новосибирской области от отдельных налогов и неналоговых доходов, передаче в бюджеты сельских поселений Новосибирской об</w:t>
      </w:r>
      <w:r>
        <w:t xml:space="preserve">ласти налоговых доходов от отдельных налогов, подлежащих зачислению в бюджет муниципального района, и межбюджетных трансфертах между областным бюджетом Новосибирской области и бюджетами муниципальных образований Новосибирской области» (с изменениями, внесе</w:t>
      </w:r>
      <w:r>
        <w:t xml:space="preserve">нными Законами Новосибирской области от 7 ноября 2012 года № 258-ОЗ, от 6 декабря 2013 года № 377-ОЗ, от 31 октября 2014 года № 479-ОЗ, от 23 декабря 2014 года № 515-ОЗ, от 18 декабря 2015 года № 25-ОЗ, от 17 декабря 2018 года № 327-ОЗ, от 9 октября 2019 г</w:t>
      </w:r>
      <w:r>
        <w:t xml:space="preserve">ода № 416-ОЗ, от 10 ноября 2020 года № 12-ОЗ, от 2 ноября 2021 года № 127-ОЗ, от 6 мая 2022 года № 196-ОЗ)</w:t>
      </w:r>
      <w:r>
        <w:t xml:space="preserve"> </w:t>
      </w:r>
      <w:r>
        <w:t xml:space="preserve">изменение</w:t>
      </w:r>
      <w:r>
        <w:t xml:space="preserve">,</w:t>
      </w:r>
      <w:r>
        <w:t xml:space="preserve"> исключив в части 2 слова «государственной власти».</w:t>
      </w:r>
      <w:r/>
    </w:p>
    <w:p>
      <w:pPr>
        <w:ind w:firstLine="56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6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67"/>
        <w:rPr>
          <w:b/>
        </w:rPr>
      </w:pPr>
      <w:r>
        <w:rPr>
          <w:b/>
        </w:rPr>
        <w:t xml:space="preserve">Статья 6</w:t>
      </w:r>
      <w:r>
        <w:rPr>
          <w:b/>
        </w:rPr>
      </w:r>
      <w:r>
        <w:rPr>
          <w:b/>
        </w:rPr>
      </w:r>
    </w:p>
    <w:p>
      <w:pPr>
        <w:ind w:firstLine="56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67"/>
      </w:pPr>
      <w:r>
        <w:t xml:space="preserve">Внести </w:t>
      </w:r>
      <w:r>
        <w:t xml:space="preserve">в статью 2.1 Закона Новосибирской области от 22 февраля 2012 года    № </w:t>
      </w:r>
      <w:r>
        <w:t xml:space="preserve">185-ОЗ «Об отдельных вопросах регулирования межбюджетных отношений в Новосибирской области» (с изменениями, внесенными Законами Новосибирской области от 8 мая 2013 года № 320-ОЗ, от 10 ноября 2020 года № 13-ОЗ)</w:t>
      </w:r>
      <w:r>
        <w:t xml:space="preserve"> </w:t>
      </w:r>
      <w:r>
        <w:t xml:space="preserve">изменение</w:t>
      </w:r>
      <w:r>
        <w:t xml:space="preserve">,</w:t>
      </w:r>
      <w:r>
        <w:t xml:space="preserve"> исключив слова «государственной власти».</w:t>
      </w:r>
      <w:r/>
    </w:p>
    <w:p>
      <w:pPr>
        <w:ind w:firstLine="56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6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67"/>
        <w:rPr>
          <w:b/>
          <w:highlight w:val="white"/>
        </w:rPr>
      </w:pPr>
      <w:r>
        <w:rPr>
          <w:b/>
          <w:highlight w:val="white"/>
        </w:rPr>
        <w:t xml:space="preserve">Статья 7</w:t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ind w:firstLine="56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67"/>
        <w:rPr>
          <w:highlight w:val="white"/>
        </w:rPr>
      </w:pPr>
      <w:r>
        <w:t xml:space="preserve">Внести в Закон Новосибирской области от 1 октября 2013 года № 364-ОЗ «Об Уполномоченном по защите прав предпринимателей в Новосибирской области» (с изменениями, внесенными Законами Новосибирской области от 23 декабря 2014 года № 514-ОЗ, от 29 мая</w:t>
      </w:r>
      <w:r>
        <w:t xml:space="preserve"> 2017 года № 167-ОЗ, от 5 июля 2017 года № 181-ОЗ, от 1 июля 2019 года № 401-ОЗ, от 14 июля 2021 года № 95-ОЗ, от 14 июня 2023 года № 338-ОЗ, от 19 декабря 2023 года </w:t>
      </w:r>
      <w:r>
        <w:rPr>
          <w:highlight w:val="white"/>
        </w:rPr>
        <w:t xml:space="preserve">№ 400-ОЗ, от 27 сентября 2024 года № 495-ОЗ) </w:t>
      </w:r>
      <w:r>
        <w:rPr>
          <w:highlight w:val="white"/>
        </w:rPr>
        <w:t xml:space="preserve">следующие изменения:</w:t>
      </w:r>
      <w:r>
        <w:rPr>
          <w:highlight w:val="white"/>
        </w:rPr>
      </w:r>
      <w:r>
        <w:rPr>
          <w:highlight w:val="white"/>
        </w:rPr>
      </w:r>
    </w:p>
    <w:p>
      <w:pPr>
        <w:ind w:firstLine="567"/>
        <w:rPr>
          <w:highlight w:val="white"/>
        </w:rPr>
      </w:pPr>
      <w:r>
        <w:rPr>
          <w:highlight w:val="white"/>
        </w:rPr>
        <w:t xml:space="preserve">1) в пункте 4 части 4 ст</w:t>
      </w:r>
      <w:r>
        <w:rPr>
          <w:highlight w:val="white"/>
        </w:rPr>
        <w:t xml:space="preserve">атьи 8 слова «государственной власти» исключить;</w:t>
      </w:r>
      <w:r>
        <w:rPr>
          <w:highlight w:val="white"/>
        </w:rPr>
      </w:r>
      <w:r>
        <w:rPr>
          <w:highlight w:val="white"/>
        </w:rPr>
      </w:r>
    </w:p>
    <w:p>
      <w:pPr>
        <w:ind w:firstLine="567"/>
        <w:rPr>
          <w:highlight w:val="white"/>
        </w:rPr>
      </w:pPr>
      <w:r>
        <w:rPr>
          <w:highlight w:val="white"/>
        </w:rPr>
        <w:t xml:space="preserve">2) </w:t>
      </w:r>
      <w:r>
        <w:rPr>
          <w:highlight w:val="white"/>
        </w:rPr>
        <w:t xml:space="preserve">стать</w:t>
      </w:r>
      <w:r>
        <w:rPr>
          <w:highlight w:val="white"/>
        </w:rPr>
        <w:t xml:space="preserve">ю</w:t>
      </w:r>
      <w:r>
        <w:rPr>
          <w:highlight w:val="white"/>
        </w:rPr>
        <w:t xml:space="preserve"> 13 после слов «муниципальных районах» дополнить словами «, муниципальных округах».</w:t>
      </w:r>
      <w:r>
        <w:rPr>
          <w:highlight w:val="white"/>
        </w:rPr>
      </w:r>
      <w:r>
        <w:rPr>
          <w:highlight w:val="white"/>
        </w:rPr>
      </w:r>
    </w:p>
    <w:p>
      <w:pPr>
        <w:ind w:firstLine="567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firstLine="567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firstLine="567"/>
        <w:rPr>
          <w:b/>
        </w:rPr>
      </w:pPr>
      <w:r>
        <w:rPr>
          <w:b/>
        </w:rPr>
        <w:t xml:space="preserve">Статья 8</w:t>
      </w:r>
      <w:r>
        <w:rPr>
          <w:b/>
        </w:rPr>
      </w:r>
      <w:r>
        <w:rPr>
          <w:b/>
        </w:rPr>
      </w:r>
    </w:p>
    <w:p>
      <w:pPr>
        <w:ind w:firstLine="56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67"/>
      </w:pPr>
      <w:r>
        <w:t xml:space="preserve">Внести </w:t>
      </w:r>
      <w:r>
        <w:t xml:space="preserve">в статью 5 Закона Новосибирской области от 1 июля 2015 года № 574-ОЗ «О наказах изб</w:t>
      </w:r>
      <w:r>
        <w:t xml:space="preserve">ирателей депутатам Законодательного Собрания Новосибирской области» (с изменениями, внесенными Законами Новосибирской области от 1 июня 2022 года № 209-ОЗ, от 2 апреля 2024 года № 431-ОЗ) </w:t>
      </w:r>
      <w:r>
        <w:t xml:space="preserve">изменение</w:t>
      </w:r>
      <w:r>
        <w:t xml:space="preserve">,</w:t>
      </w:r>
      <w:r>
        <w:t xml:space="preserve"> </w:t>
      </w:r>
      <w:r>
        <w:t xml:space="preserve">исключив в пункте 6 части 1 слова «государственной власти».</w:t>
      </w:r>
      <w:r/>
    </w:p>
    <w:p>
      <w:pPr>
        <w:ind w:firstLine="567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firstLine="567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firstLine="567"/>
        <w:rPr>
          <w:b/>
        </w:rPr>
      </w:pPr>
      <w:r>
        <w:rPr>
          <w:b/>
        </w:rPr>
        <w:t xml:space="preserve">Статья</w:t>
      </w:r>
      <w:r>
        <w:rPr>
          <w:b/>
        </w:rPr>
        <w:t xml:space="preserve"> 9</w:t>
      </w:r>
      <w:r>
        <w:rPr>
          <w:b/>
        </w:rPr>
      </w:r>
      <w:r>
        <w:rPr>
          <w:b/>
        </w:rPr>
      </w:r>
    </w:p>
    <w:p>
      <w:pPr>
        <w:ind w:firstLine="56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67"/>
      </w:pPr>
      <w:r>
        <w:t xml:space="preserve">Внести в Закон Новосибирской области от 18 декабря 2015 года № 24-ОЗ </w:t>
      </w:r>
      <w:r>
        <w:br/>
        <w:t xml:space="preserve">«О планировании социально-экономического развития Новосибирской области» (с изменениями, внесенными Законами Новосибирской области от 25 декабря 2019 года № 456-ОЗ, от 2 апреля 2024 </w:t>
      </w:r>
      <w:r>
        <w:t xml:space="preserve">года № 431-ОЗ) следующие изменения:</w:t>
      </w:r>
      <w:r/>
    </w:p>
    <w:p>
      <w:pPr>
        <w:pStyle w:val="883"/>
        <w:numPr>
          <w:ilvl w:val="0"/>
          <w:numId w:val="4"/>
        </w:numPr>
        <w:ind w:left="0" w:firstLine="567"/>
        <w:tabs>
          <w:tab w:val="left" w:pos="850" w:leader="none"/>
        </w:tabs>
      </w:pPr>
      <w:r>
        <w:t xml:space="preserve">в пункте 4 статьи 3 слова «государственной власти» исключить;</w:t>
      </w:r>
      <w:r/>
    </w:p>
    <w:p>
      <w:pPr>
        <w:pStyle w:val="883"/>
        <w:numPr>
          <w:ilvl w:val="0"/>
          <w:numId w:val="4"/>
        </w:numPr>
        <w:ind w:left="0" w:firstLine="567"/>
        <w:tabs>
          <w:tab w:val="left" w:pos="850" w:leader="none"/>
        </w:tabs>
      </w:pPr>
      <w:r>
        <w:rPr>
          <w:highlight w:val="none"/>
        </w:rPr>
      </w:r>
      <w:r>
        <w:t xml:space="preserve">в статье 4:</w:t>
      </w:r>
      <w:r>
        <w:rPr>
          <w:highlight w:val="none"/>
        </w:rPr>
      </w:r>
      <w:r/>
    </w:p>
    <w:p>
      <w:pPr>
        <w:ind w:left="567" w:firstLine="0"/>
        <w:tabs>
          <w:tab w:val="left" w:pos="850" w:leader="none"/>
        </w:tabs>
      </w:pPr>
      <w:r>
        <w:t xml:space="preserve">а) в пункте 6 части 3 </w:t>
      </w:r>
      <w:r>
        <w:t xml:space="preserve">слова «государственной власти» исключить;</w:t>
      </w:r>
      <w:r/>
    </w:p>
    <w:p>
      <w:pPr>
        <w:ind w:left="567" w:firstLine="0"/>
        <w:tabs>
          <w:tab w:val="left" w:pos="850" w:leader="none"/>
        </w:tabs>
      </w:pPr>
      <w:r>
        <w:t xml:space="preserve">б) в </w:t>
      </w:r>
      <w:r>
        <w:t xml:space="preserve">абзаце первом части 4 слова «государственной власти» исключить;</w:t>
      </w:r>
      <w:r/>
    </w:p>
    <w:p>
      <w:pPr>
        <w:ind w:firstLine="567"/>
      </w:pPr>
      <w:r>
        <w:t xml:space="preserve">3) в части 1 статьи 5 слова «государственной власти» исключить;</w:t>
      </w:r>
      <w:r/>
    </w:p>
    <w:p>
      <w:pPr>
        <w:ind w:firstLine="567"/>
      </w:pPr>
      <w:r>
        <w:t xml:space="preserve">4) в части 1 статьи 6 слова «государственной власти» исключить;</w:t>
      </w:r>
      <w:r/>
    </w:p>
    <w:p>
      <w:pPr>
        <w:ind w:firstLine="567"/>
      </w:pPr>
      <w:r>
        <w:t xml:space="preserve">5) </w:t>
      </w:r>
      <w:r>
        <w:t xml:space="preserve">в </w:t>
      </w:r>
      <w:r>
        <w:t xml:space="preserve">части 1</w:t>
      </w:r>
      <w:r>
        <w:t xml:space="preserve"> статьи 8:</w:t>
      </w:r>
      <w:r/>
    </w:p>
    <w:p>
      <w:pPr>
        <w:ind w:firstLine="567"/>
      </w:pPr>
      <w:r>
        <w:t xml:space="preserve">а) в абзаце первом</w:t>
      </w:r>
      <w:r>
        <w:t xml:space="preserve"> слова «государственной власти» исключить;</w:t>
      </w:r>
      <w:r/>
    </w:p>
    <w:p>
      <w:pPr>
        <w:ind w:firstLine="567"/>
      </w:pPr>
      <w:r>
        <w:t xml:space="preserve">б) в абзаце втором слова «государственной власти» исключить;</w:t>
      </w:r>
      <w:r/>
    </w:p>
    <w:p>
      <w:pPr>
        <w:ind w:firstLine="567"/>
      </w:pPr>
      <w:r>
        <w:t xml:space="preserve">6) </w:t>
      </w:r>
      <w:r>
        <w:t xml:space="preserve">в части 1 статьи 9:</w:t>
      </w:r>
      <w:r/>
    </w:p>
    <w:p>
      <w:pPr>
        <w:ind w:firstLine="567"/>
      </w:pPr>
      <w:r>
        <w:t xml:space="preserve">а) в абзаце первом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б) в абзаце втором слова «государственной власти» исключить.</w:t>
      </w:r>
      <w:r/>
    </w:p>
    <w:p>
      <w:pPr>
        <w:ind w:firstLine="567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firstLine="567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firstLine="567"/>
        <w:rPr>
          <w:b/>
        </w:rPr>
      </w:pPr>
      <w:r>
        <w:rPr>
          <w:b/>
        </w:rPr>
        <w:t xml:space="preserve">Статья 10</w:t>
      </w:r>
      <w:r>
        <w:rPr>
          <w:b/>
        </w:rPr>
      </w:r>
      <w:r>
        <w:rPr>
          <w:b/>
        </w:rPr>
      </w:r>
    </w:p>
    <w:p>
      <w:pPr>
        <w:ind w:firstLine="56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67"/>
      </w:pPr>
      <w:r>
        <w:t xml:space="preserve">Вн</w:t>
      </w:r>
      <w:r>
        <w:t xml:space="preserve">ести </w:t>
      </w:r>
      <w:r>
        <w:t xml:space="preserve">в статью 2 Закона Новосибирской области от 2 марта 2016 года № 41-ОЗ «Об отдельных вопросах разграничения имущества, находящегося в муниципальной </w:t>
      </w:r>
      <w:r>
        <w:t xml:space="preserve">собственности, между муниципальными образованиями Новосибирской области» (с изменениями, внесен</w:t>
      </w:r>
      <w:r>
        <w:t xml:space="preserve">ными Законами Новосибирской области от 29 мая 2017 года   № 169-ОЗ, от 16 декабря 2022 года № 285-ОЗ) </w:t>
      </w:r>
      <w:r>
        <w:t xml:space="preserve">следующие изменения:</w:t>
      </w:r>
      <w:r/>
    </w:p>
    <w:p>
      <w:pPr>
        <w:ind w:firstLine="567"/>
      </w:pPr>
      <w:r>
        <w:t xml:space="preserve">1)</w:t>
      </w:r>
      <w:r>
        <w:t xml:space="preserve"> в части 1 </w:t>
      </w:r>
      <w:r>
        <w:t xml:space="preserve">слова «государственной власти»</w:t>
      </w:r>
      <w:r>
        <w:t xml:space="preserve"> исключить</w:t>
      </w:r>
      <w:r>
        <w:t xml:space="preserve">;</w:t>
      </w:r>
      <w:r>
        <w:rPr>
          <w:highlight w:val="none"/>
        </w:rPr>
      </w:r>
      <w:r/>
    </w:p>
    <w:p>
      <w:pPr>
        <w:ind w:firstLine="567"/>
        <w:rPr>
          <w:highlight w:val="none"/>
        </w:rPr>
      </w:pPr>
      <w:r>
        <w:t xml:space="preserve">2) в части 2 слова «государственной власти»</w:t>
      </w:r>
      <w:r>
        <w:t xml:space="preserve"> исключить</w:t>
      </w:r>
      <w: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ind w:firstLine="56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6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67"/>
        <w:rPr>
          <w:b/>
        </w:rPr>
      </w:pPr>
      <w:r>
        <w:rPr>
          <w:b/>
        </w:rPr>
        <w:t xml:space="preserve">Статья 11</w:t>
      </w:r>
      <w:r>
        <w:rPr>
          <w:b/>
        </w:rPr>
      </w:r>
      <w:r>
        <w:rPr>
          <w:b/>
        </w:rPr>
      </w:r>
    </w:p>
    <w:p>
      <w:pPr>
        <w:ind w:firstLine="56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67"/>
      </w:pPr>
      <w:r>
        <w:t xml:space="preserve">Внести в Закон Новосибирской области от 29 июн</w:t>
      </w:r>
      <w:r>
        <w:t xml:space="preserve">я 2016 года № 75-ОЗ «Об отдельных вопросах государственного регулирования инвестиционной деятельности, осуществляемой в форме капитальных вложений на территории Новосибирской области» (с изменениями, внесенными Законами Новосибирской области от 2 марта 201</w:t>
      </w:r>
      <w:r>
        <w:t xml:space="preserve">7 года № 143-ОЗ, от 2 ноября 2018 года № 297-ОЗ, от 1 июля 2019 года № 376-ОЗ, от 6 ноября 2019 года № 424-ОЗ, от 17 июня 2020 года № 489-ОЗ, от 1 июня 2022 года № 209-ОЗ, от 5 октября 2022 года № 245-ОЗ, от 13 июля 2023 года № 344-ОЗ) следующие изменения:</w:t>
      </w:r>
      <w:r/>
    </w:p>
    <w:p>
      <w:pPr>
        <w:pStyle w:val="883"/>
        <w:numPr>
          <w:ilvl w:val="0"/>
          <w:numId w:val="5"/>
        </w:numPr>
        <w:ind w:left="0" w:firstLine="567"/>
        <w:tabs>
          <w:tab w:val="left" w:pos="850" w:leader="none"/>
        </w:tabs>
      </w:pPr>
      <w:r>
        <w:t xml:space="preserve">в пункте 10.2 статьи 2 слова «государственной власти» исключить;</w:t>
      </w:r>
      <w:r/>
    </w:p>
    <w:p>
      <w:pPr>
        <w:pStyle w:val="883"/>
        <w:numPr>
          <w:ilvl w:val="0"/>
          <w:numId w:val="1"/>
        </w:numPr>
        <w:ind w:left="0" w:firstLine="567"/>
      </w:pPr>
      <w:r>
        <w:t xml:space="preserve">) </w:t>
      </w:r>
      <w:r>
        <w:t xml:space="preserve">в статье 3:</w:t>
      </w:r>
      <w:r/>
    </w:p>
    <w:p>
      <w:pPr>
        <w:ind w:left="567" w:firstLine="0"/>
      </w:pPr>
      <w:r>
        <w:t xml:space="preserve">а) в наименовании</w:t>
      </w:r>
      <w:r>
        <w:t xml:space="preserve"> </w:t>
      </w:r>
      <w:r>
        <w:t xml:space="preserve">слова «государственной власти» исключить;</w:t>
      </w:r>
      <w:r/>
    </w:p>
    <w:p>
      <w:pPr>
        <w:ind w:left="567" w:firstLine="0"/>
      </w:pPr>
      <w:r>
        <w:t xml:space="preserve">б) в</w:t>
      </w:r>
      <w:r>
        <w:t xml:space="preserve"> абзаце первом слова «государственной власти» исключить.</w:t>
      </w:r>
      <w:r/>
    </w:p>
    <w:p>
      <w:pPr>
        <w:ind w:firstLine="567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firstLine="567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firstLine="567"/>
        <w:rPr>
          <w:b/>
        </w:rPr>
      </w:pPr>
      <w:r>
        <w:rPr>
          <w:b/>
        </w:rPr>
        <w:t xml:space="preserve">Статья 12</w:t>
      </w:r>
      <w:r>
        <w:rPr>
          <w:b/>
        </w:rPr>
      </w:r>
      <w:r>
        <w:rPr>
          <w:b/>
        </w:rPr>
      </w:r>
    </w:p>
    <w:p>
      <w:pPr>
        <w:ind w:firstLine="56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67"/>
      </w:pPr>
      <w:r>
        <w:t xml:space="preserve">Внести </w:t>
      </w:r>
      <w:r>
        <w:t xml:space="preserve">в Закон Новосибирской области от 6 июля 2018 года № 271-ОЗ «Об управлении и распоряжении государственной собственностью Новосибирской области» (с изменениями, внесенными Законами Новосибирской области от 22 декабря 2020 года № 36-ОЗ, от 27 апреля 2021 года</w:t>
      </w:r>
      <w:r>
        <w:t xml:space="preserve"> № 69-ОЗ, от 27 декабря 2021 года № 151-ОЗ, от 1 июня 2022 года № 207-ОЗ, от 19 июля 2022 года № 241-ОЗ, от 16 декабря 2022 года № 285-ОЗ, от 4 октября 2023 года № 381-ОЗ, от 21 декабря 2023 года № 415-ОЗ, от 5 июня 2024 года № 447-ОЗ) следующие изменения:</w:t>
      </w:r>
      <w:r/>
    </w:p>
    <w:p>
      <w:pPr>
        <w:pStyle w:val="883"/>
        <w:numPr>
          <w:ilvl w:val="0"/>
          <w:numId w:val="6"/>
        </w:numPr>
        <w:ind w:left="0" w:firstLine="567"/>
        <w:tabs>
          <w:tab w:val="left" w:pos="850" w:leader="none"/>
        </w:tabs>
      </w:pPr>
      <w:r>
        <w:rPr>
          <w:highlight w:val="none"/>
        </w:rPr>
        <w:t xml:space="preserve">в </w:t>
      </w:r>
      <w:r>
        <w:t xml:space="preserve">статье 3:</w:t>
      </w:r>
      <w:r>
        <w:rPr>
          <w:highlight w:val="none"/>
        </w:rPr>
      </w:r>
      <w:r/>
    </w:p>
    <w:p>
      <w:pPr>
        <w:ind w:left="567" w:firstLine="0"/>
        <w:tabs>
          <w:tab w:val="left" w:pos="850" w:leader="none"/>
        </w:tabs>
      </w:pPr>
      <w:r>
        <w:t xml:space="preserve">а) в абзаце первом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б) </w:t>
      </w:r>
      <w:r>
        <w:t xml:space="preserve">в абзаце втором слова «государственной власти» исключить;</w:t>
      </w:r>
      <w:r/>
    </w:p>
    <w:p>
      <w:pPr>
        <w:ind w:firstLine="567"/>
        <w:rPr>
          <w:highlight w:val="none"/>
        </w:rPr>
      </w:pPr>
      <w:r>
        <w:t xml:space="preserve">2) в статье 6: </w:t>
      </w:r>
      <w:r>
        <w:rPr>
          <w:highlight w:val="none"/>
        </w:rPr>
      </w:r>
      <w:r>
        <w:rPr>
          <w:highlight w:val="none"/>
        </w:rPr>
      </w:r>
    </w:p>
    <w:p>
      <w:pPr>
        <w:ind w:firstLine="567"/>
        <w:rPr>
          <w:highlight w:val="none"/>
        </w:rPr>
      </w:pPr>
      <w:r>
        <w:rPr>
          <w:highlight w:val="none"/>
        </w:rPr>
        <w:t xml:space="preserve">а)</w:t>
      </w:r>
      <w:r>
        <w:t xml:space="preserve"> в пункте 9 слова «государственной власти» исключить;</w:t>
      </w:r>
      <w:r>
        <w:rPr>
          <w:highlight w:val="none"/>
        </w:rPr>
      </w:r>
      <w:r>
        <w:rPr>
          <w:highlight w:val="none"/>
        </w:rPr>
      </w:r>
    </w:p>
    <w:p>
      <w:pPr>
        <w:ind w:firstLine="567"/>
        <w:rPr>
          <w:highlight w:val="none"/>
        </w:rPr>
      </w:pPr>
      <w:r>
        <w:rPr>
          <w:highlight w:val="none"/>
        </w:rPr>
        <w:t xml:space="preserve">б)</w:t>
      </w:r>
      <w:r>
        <w:t xml:space="preserve"> в пункте 13 слова «государственной власти» исключить;</w:t>
      </w:r>
      <w:r>
        <w:rPr>
          <w:highlight w:val="none"/>
        </w:rPr>
      </w:r>
      <w:r>
        <w:rPr>
          <w:highlight w:val="none"/>
        </w:rPr>
      </w:r>
    </w:p>
    <w:p>
      <w:pPr>
        <w:ind w:firstLine="567"/>
      </w:pPr>
      <w:r>
        <w:rPr>
          <w:highlight w:val="none"/>
        </w:rPr>
        <w:t xml:space="preserve">в)</w:t>
      </w:r>
      <w:r>
        <w:t xml:space="preserve"> в пункте 16 слова «государственной власти» исключить;</w:t>
      </w:r>
      <w:r>
        <w:rPr>
          <w:highlight w:val="none"/>
        </w:rPr>
      </w:r>
      <w:r/>
    </w:p>
    <w:p>
      <w:pPr>
        <w:ind w:firstLine="567"/>
      </w:pPr>
      <w:r>
        <w:t xml:space="preserve">3) в </w:t>
      </w:r>
      <w:r>
        <w:t xml:space="preserve">статье 7:</w:t>
      </w:r>
      <w:r/>
    </w:p>
    <w:p>
      <w:pPr>
        <w:ind w:firstLine="567"/>
      </w:pPr>
      <w:r>
        <w:t xml:space="preserve">а) в наименовании</w:t>
      </w:r>
      <w:r>
        <w:t xml:space="preserve"> слова «государственной власти» исключить;</w:t>
      </w:r>
      <w:r/>
    </w:p>
    <w:p>
      <w:pPr>
        <w:ind w:firstLine="567"/>
      </w:pPr>
      <w:r>
        <w:t xml:space="preserve">б) </w:t>
      </w:r>
      <w:r>
        <w:t xml:space="preserve">в абзаце первом слова «государственной власти» исключить;</w:t>
      </w:r>
      <w:r/>
    </w:p>
    <w:p>
      <w:pPr>
        <w:ind w:firstLine="567"/>
      </w:pPr>
      <w:r>
        <w:t xml:space="preserve">4) в </w:t>
      </w:r>
      <w:r>
        <w:t xml:space="preserve">статье 8: </w:t>
      </w:r>
      <w:r/>
    </w:p>
    <w:p>
      <w:pPr>
        <w:ind w:firstLine="567"/>
      </w:pPr>
      <w:r>
        <w:t xml:space="preserve">а) в наименовании</w:t>
      </w:r>
      <w:r>
        <w:t xml:space="preserve">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б) в</w:t>
      </w:r>
      <w:r>
        <w:t xml:space="preserve"> абзаце первом слова «государственной власти» исключить;</w:t>
      </w:r>
      <w:r/>
    </w:p>
    <w:p>
      <w:pPr>
        <w:ind w:firstLine="567"/>
      </w:pPr>
      <w:r>
        <w:t xml:space="preserve">5) в </w:t>
      </w:r>
      <w:r>
        <w:t xml:space="preserve">части 2 </w:t>
      </w:r>
      <w:r>
        <w:t xml:space="preserve">статьи 9:</w:t>
      </w:r>
      <w:r/>
    </w:p>
    <w:p>
      <w:pPr>
        <w:ind w:firstLine="567"/>
      </w:pPr>
      <w:r>
        <w:t xml:space="preserve">а) в </w:t>
      </w:r>
      <w:r>
        <w:t xml:space="preserve"> пункте 1</w:t>
      </w:r>
      <w:r>
        <w:t xml:space="preserve">:</w:t>
      </w:r>
      <w:r/>
    </w:p>
    <w:p>
      <w:pPr>
        <w:ind w:firstLine="567"/>
      </w:pPr>
      <w:r>
        <w:t xml:space="preserve">в подпункте «д»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в подпункте «ж»</w:t>
      </w:r>
      <w:r>
        <w:t xml:space="preserve"> слова «государственной власти» исключить;</w:t>
      </w:r>
      <w:r/>
    </w:p>
    <w:p>
      <w:pPr>
        <w:ind w:firstLine="567"/>
      </w:pPr>
      <w:r>
        <w:t xml:space="preserve">б) в абзаце первом пункта 2 слова «государственной власти» исключить;</w:t>
      </w:r>
      <w:r/>
    </w:p>
    <w:p>
      <w:pPr>
        <w:ind w:firstLine="567"/>
      </w:pPr>
      <w:r>
        <w:t xml:space="preserve">6) в </w:t>
      </w:r>
      <w:r>
        <w:t xml:space="preserve">статье 11: </w:t>
      </w:r>
      <w:r/>
    </w:p>
    <w:p>
      <w:pPr>
        <w:ind w:firstLine="567"/>
      </w:pPr>
      <w:r>
        <w:t xml:space="preserve">а) в части 1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rPr>
          <w:highlight w:val="none"/>
        </w:rPr>
        <w:t xml:space="preserve">б) в </w:t>
      </w:r>
      <w:r>
        <w:t xml:space="preserve">части 2:</w:t>
      </w:r>
      <w:r>
        <w:rPr>
          <w:highlight w:val="none"/>
        </w:rPr>
      </w:r>
      <w:r/>
    </w:p>
    <w:p>
      <w:pPr>
        <w:ind w:firstLine="567"/>
      </w:pPr>
      <w:r>
        <w:t xml:space="preserve">в </w:t>
      </w:r>
      <w:r>
        <w:t xml:space="preserve">абзаце первом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в абзаце втором </w:t>
      </w:r>
      <w:r>
        <w:t xml:space="preserve">слова «государственной власти» исключить;</w:t>
      </w:r>
      <w:r>
        <w:rPr>
          <w:highlight w:val="none"/>
        </w:rPr>
      </w:r>
      <w:r/>
    </w:p>
    <w:p>
      <w:pPr>
        <w:ind w:firstLine="567"/>
      </w:pPr>
      <w:r>
        <w:t xml:space="preserve">в) абзаце втором час</w:t>
      </w:r>
      <w:r>
        <w:t xml:space="preserve">ти 3 </w:t>
      </w:r>
      <w:r>
        <w:t xml:space="preserve">слова «государственной власти» исключить;</w:t>
      </w:r>
      <w:r>
        <w:rPr>
          <w:highlight w:val="none"/>
        </w:rPr>
      </w:r>
      <w:r/>
    </w:p>
    <w:p>
      <w:pPr>
        <w:ind w:firstLine="567"/>
      </w:pPr>
      <w:r>
        <w:t xml:space="preserve">г) в части 4</w:t>
      </w:r>
      <w:r>
        <w:t xml:space="preserve"> </w:t>
      </w:r>
      <w:r>
        <w:t xml:space="preserve">слова «государственной власти» исключить;</w:t>
      </w:r>
      <w:r>
        <w:rPr>
          <w:highlight w:val="none"/>
        </w:rPr>
      </w:r>
      <w:r/>
    </w:p>
    <w:p>
      <w:pPr>
        <w:ind w:firstLine="567"/>
        <w:rPr>
          <w:highlight w:val="none"/>
        </w:rPr>
      </w:pPr>
      <w:r>
        <w:t xml:space="preserve">д) в части</w:t>
      </w:r>
      <w:r>
        <w:t xml:space="preserve"> </w:t>
      </w:r>
      <w:r>
        <w:t xml:space="preserve">6 слова «государственной власти» исключить;</w:t>
      </w:r>
      <w:r>
        <w:rPr>
          <w:highlight w:val="none"/>
        </w:rPr>
      </w:r>
      <w:r>
        <w:rPr>
          <w:highlight w:val="none"/>
        </w:rPr>
      </w:r>
    </w:p>
    <w:p>
      <w:pPr>
        <w:ind w:firstLine="567"/>
      </w:pPr>
      <w:r>
        <w:t xml:space="preserve">7) в абзаце первом статьи 12 слова «государственной власти» исключить;</w:t>
      </w:r>
      <w:r/>
    </w:p>
    <w:p>
      <w:pPr>
        <w:ind w:firstLine="567"/>
      </w:pPr>
      <w:r>
        <w:t xml:space="preserve">8) в </w:t>
      </w:r>
      <w:r>
        <w:t xml:space="preserve">статье 14:</w:t>
      </w:r>
      <w:r/>
    </w:p>
    <w:p>
      <w:pPr>
        <w:ind w:firstLine="567"/>
      </w:pPr>
      <w:r>
        <w:t xml:space="preserve">а) в абзаце пятом части 1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б) </w:t>
      </w:r>
      <w:r>
        <w:t xml:space="preserve">абзаце втором части 2 слова «государственной власти» исключить;</w:t>
      </w:r>
      <w:r/>
    </w:p>
    <w:p>
      <w:pPr>
        <w:ind w:firstLine="567"/>
      </w:pPr>
      <w:r>
        <w:t xml:space="preserve">9) </w:t>
      </w:r>
      <w:r>
        <w:t xml:space="preserve">в статье 15: </w:t>
      </w:r>
      <w:r/>
    </w:p>
    <w:p>
      <w:pPr>
        <w:ind w:firstLine="567"/>
      </w:pPr>
      <w:r>
        <w:t xml:space="preserve">а) в части 1:</w:t>
      </w:r>
      <w:r/>
    </w:p>
    <w:p>
      <w:pPr>
        <w:ind w:firstLine="567"/>
      </w:pPr>
      <w:r>
        <w:t xml:space="preserve">в абзац</w:t>
      </w:r>
      <w:r>
        <w:t xml:space="preserve">е четвертом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в абзаце пятом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б) в </w:t>
      </w:r>
      <w:r>
        <w:t xml:space="preserve">части 2 слова «государственной власти» исключить;</w:t>
      </w:r>
      <w:r/>
    </w:p>
    <w:p>
      <w:pPr>
        <w:ind w:firstLine="567"/>
      </w:pPr>
      <w:r>
        <w:t xml:space="preserve">10) в абзаце первом части 3 статьи 16 слова «государственной власти» исключить;</w:t>
      </w:r>
      <w:r/>
    </w:p>
    <w:p>
      <w:pPr>
        <w:ind w:firstLine="567"/>
      </w:pPr>
      <w:r>
        <w:t xml:space="preserve">11) </w:t>
      </w:r>
      <w:r>
        <w:t xml:space="preserve">в статье 17:</w:t>
      </w:r>
      <w:r/>
    </w:p>
    <w:p>
      <w:pPr>
        <w:ind w:firstLine="567"/>
      </w:pPr>
      <w:r>
        <w:t xml:space="preserve">а) в части 1 </w:t>
      </w:r>
      <w:r>
        <w:t xml:space="preserve">слова «государственной власти» искл</w:t>
      </w:r>
      <w:r>
        <w:t xml:space="preserve">ючить;</w:t>
      </w:r>
      <w:r/>
    </w:p>
    <w:p>
      <w:pPr>
        <w:ind w:firstLine="567"/>
      </w:pPr>
      <w:r>
        <w:t xml:space="preserve">б) абзаце первом части 2 слова «государственной власти» искл</w:t>
      </w:r>
      <w:r>
        <w:t xml:space="preserve">ючить;</w:t>
      </w:r>
      <w:r/>
    </w:p>
    <w:p>
      <w:pPr>
        <w:ind w:firstLine="567"/>
      </w:pPr>
      <w:r>
        <w:t xml:space="preserve">12) </w:t>
      </w:r>
      <w:r>
        <w:t xml:space="preserve">в статье 18:</w:t>
      </w:r>
      <w:r/>
    </w:p>
    <w:p>
      <w:pPr>
        <w:ind w:firstLine="567"/>
      </w:pPr>
      <w:r>
        <w:t xml:space="preserve">а) в части 1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б) в абзаце первом части 2 слова «государственной власти» исключить;</w:t>
      </w:r>
      <w:r/>
    </w:p>
    <w:p>
      <w:pPr>
        <w:ind w:firstLine="567"/>
      </w:pPr>
      <w:r>
        <w:t xml:space="preserve">13) в части 2 статьи 19 слова «государственной власти» исключить;</w:t>
      </w:r>
      <w:r/>
    </w:p>
    <w:p>
      <w:pPr>
        <w:ind w:firstLine="567"/>
      </w:pPr>
      <w:r>
        <w:t xml:space="preserve">14) в </w:t>
      </w:r>
      <w:r>
        <w:t xml:space="preserve">статье 20:</w:t>
      </w:r>
      <w:r/>
    </w:p>
    <w:p>
      <w:pPr>
        <w:ind w:firstLine="567"/>
        <w:rPr>
          <w:highlight w:val="none"/>
        </w:rPr>
      </w:pPr>
      <w:r>
        <w:t xml:space="preserve">а) в части 1 </w:t>
      </w:r>
      <w:r>
        <w:t xml:space="preserve">слова </w:t>
      </w:r>
      <w:r>
        <w:t xml:space="preserve">«государственной власти» исключить;</w:t>
      </w:r>
      <w:r>
        <w:rPr>
          <w:highlight w:val="none"/>
        </w:rPr>
      </w:r>
      <w:r>
        <w:rPr>
          <w:highlight w:val="none"/>
        </w:rPr>
      </w:r>
    </w:p>
    <w:p>
      <w:pPr>
        <w:ind w:firstLine="567"/>
        <w:rPr>
          <w:highlight w:val="none"/>
        </w:rPr>
      </w:pPr>
      <w:r>
        <w:rPr>
          <w:highlight w:val="none"/>
        </w:rPr>
      </w:r>
      <w:r>
        <w:t xml:space="preserve">б) в части 2 </w:t>
      </w:r>
      <w:r>
        <w:t xml:space="preserve">слова </w:t>
      </w:r>
      <w:r>
        <w:t xml:space="preserve">«государственной власти» исключить;</w:t>
      </w:r>
      <w:r>
        <w:rPr>
          <w:highlight w:val="none"/>
        </w:rPr>
      </w:r>
      <w:r>
        <w:rPr>
          <w:highlight w:val="none"/>
        </w:rPr>
      </w:r>
    </w:p>
    <w:p>
      <w:pPr>
        <w:ind w:firstLine="567"/>
        <w:rPr>
          <w:highlight w:val="none"/>
        </w:rPr>
      </w:pPr>
      <w:r>
        <w:rPr>
          <w:highlight w:val="none"/>
        </w:rPr>
        <w:t xml:space="preserve">в) </w:t>
      </w:r>
      <w:r>
        <w:t xml:space="preserve">в части 5</w:t>
      </w:r>
      <w:r>
        <w:rPr>
          <w:highlight w:val="none"/>
        </w:rPr>
        <w:t xml:space="preserve"> </w:t>
      </w:r>
      <w:r>
        <w:t xml:space="preserve">слова </w:t>
      </w:r>
      <w:r>
        <w:t xml:space="preserve">«государственной власти» исключить;</w:t>
      </w:r>
      <w:r>
        <w:rPr>
          <w:highlight w:val="none"/>
        </w:rPr>
      </w:r>
      <w:r>
        <w:rPr>
          <w:highlight w:val="none"/>
        </w:rPr>
      </w:r>
    </w:p>
    <w:p>
      <w:pPr>
        <w:ind w:firstLine="567"/>
        <w:rPr>
          <w:highlight w:val="none"/>
        </w:rPr>
      </w:pPr>
      <w:r>
        <w:rPr>
          <w:highlight w:val="none"/>
        </w:rPr>
        <w:t xml:space="preserve">г) </w:t>
      </w:r>
      <w:r>
        <w:t xml:space="preserve">в части 6</w:t>
      </w:r>
      <w:r>
        <w:rPr>
          <w:highlight w:val="none"/>
        </w:rPr>
        <w:t xml:space="preserve"> </w:t>
      </w:r>
      <w:r>
        <w:t xml:space="preserve">слова </w:t>
      </w:r>
      <w:r>
        <w:t xml:space="preserve">«государственной власти» исключить;</w:t>
      </w:r>
      <w:r>
        <w:rPr>
          <w:highlight w:val="none"/>
        </w:rPr>
      </w:r>
      <w:r>
        <w:rPr>
          <w:highlight w:val="none"/>
        </w:rPr>
      </w:r>
    </w:p>
    <w:p>
      <w:pPr>
        <w:ind w:firstLine="567"/>
      </w:pPr>
      <w:r>
        <w:t xml:space="preserve">д) </w:t>
      </w:r>
      <w:r>
        <w:t xml:space="preserve">в абзаце первом части 8 </w:t>
      </w:r>
      <w:r>
        <w:t xml:space="preserve">слова </w:t>
      </w:r>
      <w:r>
        <w:t xml:space="preserve">«государственной власти» исключить;</w:t>
      </w:r>
      <w:r/>
    </w:p>
    <w:p>
      <w:pPr>
        <w:ind w:firstLine="567"/>
      </w:pPr>
      <w:r>
        <w:t xml:space="preserve">е) </w:t>
      </w:r>
      <w:r>
        <w:t xml:space="preserve">в части 11 слова </w:t>
      </w:r>
      <w:r>
        <w:t xml:space="preserve">«государственной власти» исключить;</w:t>
      </w:r>
      <w:r/>
    </w:p>
    <w:p>
      <w:pPr>
        <w:ind w:firstLine="567"/>
      </w:pPr>
      <w:r>
        <w:t xml:space="preserve">15) </w:t>
      </w:r>
      <w:r>
        <w:t xml:space="preserve">в статье 21:</w:t>
      </w:r>
      <w:r/>
    </w:p>
    <w:p>
      <w:pPr>
        <w:ind w:firstLine="567"/>
        <w:rPr>
          <w:highlight w:val="none"/>
        </w:rPr>
      </w:pPr>
      <w:r>
        <w:t xml:space="preserve">а) в части 1 </w:t>
      </w:r>
      <w:r>
        <w:t xml:space="preserve">слова «государственной власти» исключить;</w:t>
      </w:r>
      <w:r>
        <w:rPr>
          <w:highlight w:val="none"/>
        </w:rPr>
      </w:r>
      <w:r>
        <w:rPr>
          <w:highlight w:val="none"/>
        </w:rPr>
      </w:r>
    </w:p>
    <w:p>
      <w:pPr>
        <w:ind w:firstLine="567"/>
        <w:rPr>
          <w:highlight w:val="none"/>
        </w:rPr>
      </w:pPr>
      <w:r>
        <w:rPr>
          <w:highlight w:val="none"/>
        </w:rPr>
      </w:r>
      <w:r>
        <w:t xml:space="preserve">б) в части 2</w:t>
      </w:r>
      <w:r>
        <w:rPr>
          <w:highlight w:val="none"/>
        </w:rPr>
        <w:t xml:space="preserve"> </w:t>
      </w:r>
      <w:r>
        <w:t xml:space="preserve">слова «государственной власти» исключить;</w:t>
      </w:r>
      <w:r>
        <w:rPr>
          <w:highlight w:val="none"/>
        </w:rPr>
      </w:r>
      <w:r>
        <w:rPr>
          <w:highlight w:val="none"/>
        </w:rPr>
      </w:r>
    </w:p>
    <w:p>
      <w:pPr>
        <w:ind w:firstLine="567"/>
      </w:pPr>
      <w:r>
        <w:rPr>
          <w:highlight w:val="none"/>
        </w:rPr>
      </w:r>
      <w:r>
        <w:t xml:space="preserve">в) в части 3</w:t>
      </w:r>
      <w:r>
        <w:rPr>
          <w:highlight w:val="none"/>
        </w:rPr>
        <w:t xml:space="preserve"> </w:t>
      </w:r>
      <w:r>
        <w:t xml:space="preserve">слова «государственной власти» исключить;</w:t>
      </w:r>
      <w:r>
        <w:rPr>
          <w:highlight w:val="none"/>
        </w:rPr>
      </w:r>
      <w:r/>
    </w:p>
    <w:p>
      <w:pPr>
        <w:ind w:firstLine="567"/>
      </w:pPr>
      <w:r>
        <w:t xml:space="preserve">г) </w:t>
      </w:r>
      <w:r>
        <w:t xml:space="preserve">в абзаце втором части 4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д) в </w:t>
      </w:r>
      <w:r>
        <w:t xml:space="preserve">части 5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е) в части 6 слова «государственной власти» исключить;</w:t>
      </w:r>
      <w:r/>
    </w:p>
    <w:p>
      <w:pPr>
        <w:ind w:firstLine="567"/>
      </w:pPr>
      <w:r>
        <w:t xml:space="preserve">16) </w:t>
      </w:r>
      <w:r>
        <w:t xml:space="preserve">в статье</w:t>
      </w:r>
      <w:r>
        <w:t xml:space="preserve"> 22:</w:t>
      </w:r>
      <w:r/>
    </w:p>
    <w:p>
      <w:pPr>
        <w:ind w:firstLine="567"/>
      </w:pPr>
      <w:r>
        <w:t xml:space="preserve">а) в абзаце первом части 1</w:t>
      </w:r>
      <w:r>
        <w:t xml:space="preserve">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б) в части 2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в) в части 3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г) в </w:t>
      </w:r>
      <w:r>
        <w:t xml:space="preserve">части 4:</w:t>
      </w:r>
      <w:r>
        <w:t xml:space="preserve"> </w:t>
      </w:r>
      <w:r/>
    </w:p>
    <w:p>
      <w:pPr>
        <w:ind w:firstLine="567"/>
      </w:pPr>
      <w:r>
        <w:t xml:space="preserve">в абзаце первом</w:t>
      </w:r>
      <w:r>
        <w:t xml:space="preserve">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в абзаце </w:t>
      </w:r>
      <w:r>
        <w:t xml:space="preserve">втором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д) в части 6 </w:t>
      </w:r>
      <w:r>
        <w:t xml:space="preserve">слова «государственной власти» исключить;</w:t>
      </w:r>
      <w:r/>
    </w:p>
    <w:p>
      <w:pPr>
        <w:ind w:left="0" w:right="0" w:firstLine="567"/>
      </w:pPr>
      <w:r>
        <w:t xml:space="preserve">е) в части 7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ж) в части 9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з) в части 10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17) в </w:t>
      </w:r>
      <w:r>
        <w:t xml:space="preserve">статье 23:</w:t>
      </w:r>
      <w:r/>
    </w:p>
    <w:p>
      <w:pPr>
        <w:ind w:firstLine="567"/>
      </w:pPr>
      <w:r>
        <w:t xml:space="preserve">а) в наименовании</w:t>
      </w:r>
      <w:r>
        <w:t xml:space="preserve">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б) в</w:t>
      </w:r>
      <w:r>
        <w:t xml:space="preserve"> абзаце первом слова «государственной власти» исключить;</w:t>
      </w:r>
      <w:r/>
    </w:p>
    <w:p>
      <w:pPr>
        <w:ind w:firstLine="567"/>
      </w:pPr>
      <w:r>
        <w:t xml:space="preserve">18) в </w:t>
      </w:r>
      <w:r>
        <w:t xml:space="preserve">статье 24: </w:t>
      </w:r>
      <w:r/>
    </w:p>
    <w:p>
      <w:pPr>
        <w:ind w:firstLine="567"/>
      </w:pPr>
      <w:r>
        <w:t xml:space="preserve">а) в части 1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б) в части 2 слова «государственной власти» исключить;</w:t>
      </w:r>
      <w:r/>
    </w:p>
    <w:p>
      <w:pPr>
        <w:ind w:firstLine="567"/>
      </w:pPr>
      <w:r>
        <w:t xml:space="preserve">19) в </w:t>
      </w:r>
      <w:r>
        <w:t xml:space="preserve">с</w:t>
      </w:r>
      <w:r>
        <w:t xml:space="preserve">татье 25:</w:t>
      </w:r>
      <w:r/>
    </w:p>
    <w:p>
      <w:pPr>
        <w:ind w:firstLine="567"/>
      </w:pPr>
      <w:r>
        <w:t xml:space="preserve">а) </w:t>
      </w:r>
      <w:r>
        <w:t xml:space="preserve">в части 1</w:t>
      </w:r>
      <w:r>
        <w:t xml:space="preserve">:</w:t>
      </w:r>
      <w:r/>
    </w:p>
    <w:p>
      <w:pPr>
        <w:ind w:firstLine="567"/>
      </w:pPr>
      <w:r>
        <w:t xml:space="preserve">в абзаце втором </w:t>
      </w:r>
      <w:r>
        <w:t xml:space="preserve">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в абзаце третьем</w:t>
      </w:r>
      <w:r>
        <w:t xml:space="preserve"> слова «государственной власти» исключить;</w:t>
      </w:r>
      <w:r/>
    </w:p>
    <w:p>
      <w:pPr>
        <w:ind w:firstLine="567"/>
      </w:pPr>
      <w:r>
        <w:t xml:space="preserve">б) в части 2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20) в </w:t>
      </w:r>
      <w:r>
        <w:t xml:space="preserve">статье 26:</w:t>
      </w:r>
      <w:r/>
    </w:p>
    <w:p>
      <w:pPr>
        <w:ind w:firstLine="567"/>
      </w:pPr>
      <w:r>
        <w:t xml:space="preserve">а) в</w:t>
      </w:r>
      <w:r>
        <w:t xml:space="preserve"> абзаце втором части 1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б) в части 2 слова «государственной власти» исключить;</w:t>
      </w:r>
      <w:r/>
    </w:p>
    <w:p>
      <w:pPr>
        <w:ind w:firstLine="567"/>
      </w:pPr>
      <w:r>
        <w:t xml:space="preserve">21) в </w:t>
      </w:r>
      <w:r>
        <w:t xml:space="preserve">статье 27:</w:t>
      </w:r>
      <w:r/>
    </w:p>
    <w:p>
      <w:pPr>
        <w:ind w:firstLine="567"/>
      </w:pPr>
      <w:r>
        <w:t xml:space="preserve">а) </w:t>
      </w:r>
      <w:r>
        <w:t xml:space="preserve">в части 1</w:t>
      </w:r>
      <w:r>
        <w:t xml:space="preserve">:</w:t>
      </w:r>
      <w:r/>
    </w:p>
    <w:p>
      <w:pPr>
        <w:ind w:firstLine="567"/>
      </w:pPr>
      <w:r>
        <w:t xml:space="preserve">в абзаце первом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в абзаце втором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б) в части 2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в) в части 3 слова «государственной власти» исключить;</w:t>
      </w:r>
      <w:r/>
    </w:p>
    <w:p>
      <w:pPr>
        <w:ind w:firstLine="567"/>
      </w:pPr>
      <w:r>
        <w:t xml:space="preserve">22) </w:t>
      </w:r>
      <w:r>
        <w:t xml:space="preserve">в статье 28:</w:t>
      </w:r>
      <w:r/>
    </w:p>
    <w:p>
      <w:pPr>
        <w:ind w:firstLine="567"/>
      </w:pPr>
      <w:r>
        <w:t xml:space="preserve">а) в час</w:t>
      </w:r>
      <w:r>
        <w:t xml:space="preserve">ти 1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б) в </w:t>
      </w:r>
      <w:r>
        <w:t xml:space="preserve">абзаце шестом части 2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в) </w:t>
      </w:r>
      <w:r>
        <w:t xml:space="preserve">в части 3:</w:t>
      </w:r>
      <w:r/>
    </w:p>
    <w:p>
      <w:pPr>
        <w:ind w:firstLine="567"/>
      </w:pPr>
      <w:r>
        <w:t xml:space="preserve">в абзаце первом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в абзаце седьмом</w:t>
      </w:r>
      <w:r>
        <w:t xml:space="preserve">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в абзаце восьмом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г) в части 4 слова «государственной власти» исключить;</w:t>
      </w:r>
      <w:r/>
    </w:p>
    <w:p>
      <w:pPr>
        <w:ind w:firstLine="567"/>
      </w:pPr>
      <w:r>
        <w:t xml:space="preserve">23) в части 3 статьи 29 слова «государственной власти» исключить;</w:t>
      </w:r>
      <w:r/>
    </w:p>
    <w:p>
      <w:pPr>
        <w:ind w:firstLine="567"/>
      </w:pPr>
      <w:r>
        <w:t xml:space="preserve">24) </w:t>
      </w:r>
      <w:r>
        <w:t xml:space="preserve">в ста</w:t>
      </w:r>
      <w:r>
        <w:t xml:space="preserve">тье 31:</w:t>
      </w:r>
      <w:r/>
    </w:p>
    <w:p>
      <w:pPr>
        <w:ind w:firstLine="567"/>
      </w:pPr>
      <w:r>
        <w:t xml:space="preserve">а) в </w:t>
      </w:r>
      <w:r>
        <w:t xml:space="preserve">части 4</w:t>
      </w:r>
      <w:r>
        <w:t xml:space="preserve">:</w:t>
      </w:r>
      <w:r/>
    </w:p>
    <w:p>
      <w:pPr>
        <w:ind w:firstLine="567"/>
      </w:pPr>
      <w:r>
        <w:t xml:space="preserve">в абзаце втором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в абзаце </w:t>
      </w:r>
      <w:r>
        <w:t xml:space="preserve">третьем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б) в части 5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25) </w:t>
      </w:r>
      <w:r>
        <w:t xml:space="preserve">абзац</w:t>
      </w:r>
      <w:r>
        <w:t xml:space="preserve"> </w:t>
      </w:r>
      <w:r>
        <w:t xml:space="preserve">перв</w:t>
      </w:r>
      <w:r>
        <w:t xml:space="preserve">ый</w:t>
      </w:r>
      <w:r>
        <w:t xml:space="preserve"> </w:t>
      </w:r>
      <w:r>
        <w:t xml:space="preserve">части 1 статьи 32 после слова «муниципальных» дополнить словом «образований»;</w:t>
      </w:r>
      <w:r/>
    </w:p>
    <w:p>
      <w:pPr>
        <w:ind w:firstLine="567"/>
      </w:pPr>
      <w:r>
        <w:t xml:space="preserve">26) в абзаце первом части 2 статьи 33 слова «государственной власти» исключить;</w:t>
      </w:r>
      <w:r/>
    </w:p>
    <w:p>
      <w:pPr>
        <w:ind w:firstLine="567"/>
      </w:pPr>
      <w:r>
        <w:t xml:space="preserve">27) в </w:t>
      </w:r>
      <w:r>
        <w:t xml:space="preserve">статье 33.1:</w:t>
      </w:r>
      <w:r/>
    </w:p>
    <w:p>
      <w:pPr>
        <w:ind w:firstLine="567"/>
      </w:pPr>
      <w:r>
        <w:t xml:space="preserve">а) в абзаце первом части 1 </w:t>
      </w:r>
      <w:r>
        <w:t xml:space="preserve">слова «государственной власти» исключить;</w:t>
      </w:r>
      <w:r/>
    </w:p>
    <w:p>
      <w:pPr>
        <w:ind w:firstLine="567"/>
      </w:pPr>
      <w:r>
        <w:t xml:space="preserve">б) в части 2 слова «государственной власти» исключить;</w:t>
      </w:r>
      <w:r/>
    </w:p>
    <w:p>
      <w:pPr>
        <w:ind w:firstLine="567"/>
      </w:pPr>
      <w:r>
        <w:t xml:space="preserve">28) в</w:t>
      </w:r>
      <w:r>
        <w:t xml:space="preserve"> </w:t>
      </w:r>
      <w:r>
        <w:t xml:space="preserve">части 3 </w:t>
      </w:r>
      <w:r>
        <w:t xml:space="preserve">статьи 34:</w:t>
      </w:r>
      <w:r/>
    </w:p>
    <w:p>
      <w:pPr>
        <w:ind w:firstLine="567"/>
      </w:pPr>
      <w:r>
        <w:t xml:space="preserve">а) </w:t>
      </w:r>
      <w:r>
        <w:t xml:space="preserve">в пункте 5 слова «государственной власти» исключить;</w:t>
      </w:r>
      <w:r>
        <w:rPr>
          <w:highlight w:val="none"/>
        </w:rPr>
      </w:r>
      <w:r/>
    </w:p>
    <w:p>
      <w:pPr>
        <w:ind w:firstLine="567"/>
      </w:pPr>
      <w:r>
        <w:t xml:space="preserve">б) в пункте 17 слова «государственной власти» исключить;</w:t>
      </w:r>
      <w:r>
        <w:rPr>
          <w:highlight w:val="none"/>
        </w:rPr>
      </w:r>
      <w:r/>
    </w:p>
    <w:p>
      <w:pPr>
        <w:ind w:firstLine="567"/>
      </w:pPr>
      <w:r>
        <w:t xml:space="preserve">29) в части 2 статьи 35 слова «государственной власти» исключить.</w:t>
      </w:r>
      <w:r/>
    </w:p>
    <w:p>
      <w:pPr>
        <w:ind w:firstLine="567"/>
      </w:pPr>
      <w:r/>
      <w:r/>
    </w:p>
    <w:p>
      <w:pPr>
        <w:ind w:firstLine="567"/>
      </w:pPr>
      <w:r/>
      <w:r/>
    </w:p>
    <w:p>
      <w:pPr>
        <w:ind w:firstLine="567"/>
        <w:rPr>
          <w:b/>
        </w:rPr>
      </w:pPr>
      <w:r>
        <w:rPr>
          <w:b/>
        </w:rPr>
        <w:t xml:space="preserve">Статья 13</w:t>
      </w:r>
      <w:r>
        <w:rPr>
          <w:b/>
        </w:rPr>
      </w:r>
      <w:r>
        <w:rPr>
          <w:b/>
        </w:rPr>
      </w:r>
    </w:p>
    <w:p>
      <w:pPr>
        <w:ind w:firstLine="56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567"/>
        <w:rPr>
          <w:highlight w:val="white"/>
        </w:rPr>
      </w:pPr>
      <w:r>
        <w:t xml:space="preserve">Внести в Закон Новосибирской обл</w:t>
      </w:r>
      <w:r>
        <w:t xml:space="preserve">асти от 31 марта 2023 года № 325-ОЗ «О порядке участия областного исполнительного органа государственной власти Новосибирской области, уполномоченного в сфере финансов, в проведении проверки </w:t>
      </w:r>
      <w:r>
        <w:t xml:space="preserve">соответствия кандидатов на замещение должности руководителя финан</w:t>
      </w:r>
      <w:r>
        <w:t xml:space="preserve">сового органа муниципального района, муниципального округа, городского округа Новосибирской области квалификационным требованиям, предъявляемым к рук</w:t>
      </w:r>
      <w:r>
        <w:rPr>
          <w:highlight w:val="white"/>
        </w:rPr>
        <w:t xml:space="preserve">оводителю финансового органа муниципального образования» следующие изменения:</w:t>
      </w:r>
      <w:r>
        <w:rPr>
          <w:highlight w:val="white"/>
        </w:rPr>
      </w:r>
      <w:r>
        <w:rPr>
          <w:highlight w:val="white"/>
        </w:rPr>
      </w:r>
    </w:p>
    <w:p>
      <w:pPr>
        <w:pStyle w:val="883"/>
        <w:numPr>
          <w:ilvl w:val="0"/>
          <w:numId w:val="7"/>
        </w:numPr>
        <w:ind w:left="0" w:firstLine="567"/>
        <w:tabs>
          <w:tab w:val="left" w:pos="850" w:leader="none"/>
        </w:tabs>
        <w:rPr>
          <w:highlight w:val="white"/>
        </w:rPr>
      </w:pPr>
      <w:r>
        <w:rPr>
          <w:highlight w:val="white"/>
        </w:rPr>
        <w:t xml:space="preserve">в наименовании слова </w:t>
      </w:r>
      <w:r>
        <w:rPr>
          <w:highlight w:val="white"/>
        </w:rPr>
        <w:t xml:space="preserve">«государственной власти» исключить;</w:t>
      </w:r>
      <w:r>
        <w:rPr>
          <w:highlight w:val="white"/>
        </w:rPr>
      </w:r>
      <w:r>
        <w:rPr>
          <w:highlight w:val="white"/>
        </w:rPr>
      </w:r>
    </w:p>
    <w:p>
      <w:pPr>
        <w:pStyle w:val="883"/>
        <w:numPr>
          <w:ilvl w:val="0"/>
          <w:numId w:val="7"/>
        </w:numPr>
        <w:ind w:left="0" w:firstLine="567"/>
        <w:tabs>
          <w:tab w:val="left" w:pos="850" w:leader="none"/>
        </w:tabs>
        <w:rPr>
          <w:highlight w:val="white"/>
        </w:rPr>
      </w:pPr>
      <w:r>
        <w:rPr>
          <w:highlight w:val="white"/>
        </w:rPr>
        <w:t xml:space="preserve">в статье 1 слова «государственной власти» исключить;</w:t>
      </w:r>
      <w:r>
        <w:rPr>
          <w:highlight w:val="white"/>
        </w:rPr>
      </w:r>
      <w:r>
        <w:rPr>
          <w:highlight w:val="white"/>
        </w:rPr>
      </w:r>
    </w:p>
    <w:p>
      <w:pPr>
        <w:pStyle w:val="883"/>
        <w:numPr>
          <w:ilvl w:val="0"/>
          <w:numId w:val="7"/>
        </w:numPr>
        <w:ind w:left="0" w:firstLine="567"/>
        <w:tabs>
          <w:tab w:val="left" w:pos="850" w:leader="none"/>
        </w:tabs>
        <w:rPr>
          <w:highlight w:val="white"/>
        </w:rPr>
      </w:pPr>
      <w:r>
        <w:rPr>
          <w:highlight w:val="white"/>
        </w:rPr>
        <w:t xml:space="preserve">в </w:t>
      </w:r>
      <w:commentRangeStart w:id="0"/>
      <w:r>
        <w:rPr>
          <w:highlight w:val="white"/>
        </w:rPr>
        <w:t xml:space="preserve">обозначении</w:t>
      </w:r>
      <w:r>
        <w:rPr>
          <w:highlight w:val="white"/>
        </w:rPr>
        <w:t xml:space="preserve"> </w:t>
      </w:r>
      <w:commentRangeEnd w:id="0"/>
      <w:r>
        <w:commentReference w:id="0"/>
      </w:r>
      <w:r>
        <w:rPr>
          <w:highlight w:val="white"/>
        </w:rPr>
        <w:t xml:space="preserve">приложения слова «государственной власти» исключить.</w:t>
      </w:r>
      <w:r>
        <w:rPr>
          <w:highlight w:val="white"/>
        </w:rPr>
      </w:r>
      <w:r>
        <w:rPr>
          <w:highlight w:val="white"/>
        </w:rPr>
      </w:r>
    </w:p>
    <w:p>
      <w:pPr>
        <w:ind w:firstLine="567"/>
        <w:rPr>
          <w:b/>
          <w:highlight w:val="white"/>
        </w:rPr>
      </w:pPr>
      <w:r>
        <w:rPr>
          <w:b/>
          <w:highlight w:val="white"/>
        </w:rPr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ind w:firstLine="567"/>
        <w:rPr>
          <w:b/>
          <w:bCs/>
          <w:highlight w:val="none"/>
        </w:rPr>
      </w:pPr>
      <w:r>
        <w:rPr>
          <w:b/>
        </w:rPr>
        <w:t xml:space="preserve">Статья 14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567"/>
        <w:rPr>
          <w:b/>
          <w:bCs/>
        </w:rPr>
      </w:pPr>
      <w:r>
        <w:rPr>
          <w:b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ind w:firstLine="567"/>
      </w:pPr>
      <w:r>
        <w:t xml:space="preserve">Настоящий Закон вступает в силу со дня, следующего за днем его официального опубликования.</w:t>
      </w:r>
      <w:r/>
    </w:p>
    <w:p>
      <w:r/>
      <w:r/>
    </w:p>
    <w:p>
      <w:r/>
      <w:r/>
    </w:p>
    <w:p>
      <w:r/>
      <w:r/>
    </w:p>
    <w:p>
      <w:pPr>
        <w:ind w:firstLine="0"/>
      </w:pPr>
      <w:r>
        <w:t xml:space="preserve">Губернатор</w:t>
      </w:r>
      <w:r/>
    </w:p>
    <w:p>
      <w:pPr>
        <w:ind w:firstLine="0"/>
      </w:pPr>
      <w:r>
        <w:t xml:space="preserve">Новосибирской области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А.А. Травников</w:t>
      </w:r>
      <w:r>
        <w:rPr>
          <w:b/>
        </w:rPr>
      </w:r>
      <w:r/>
    </w:p>
    <w:p>
      <w:pPr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0"/>
      </w:pPr>
      <w:r>
        <w:t xml:space="preserve">г. Новосибирск</w:t>
      </w:r>
      <w:r/>
    </w:p>
    <w:p>
      <w:pPr>
        <w:ind w:left="0" w:right="0" w:firstLine="0"/>
      </w:pPr>
      <w:r/>
      <w:r/>
    </w:p>
    <w:p>
      <w:pPr>
        <w:ind w:left="0" w:right="0" w:firstLine="0"/>
      </w:pPr>
      <w:r>
        <w:t xml:space="preserve">«___» ___________ 2024 г.</w:t>
      </w:r>
      <w:r/>
    </w:p>
    <w:p>
      <w:pPr>
        <w:ind w:left="0" w:right="0" w:firstLine="0"/>
      </w:pPr>
      <w:r/>
      <w:r/>
    </w:p>
    <w:p>
      <w:pPr>
        <w:ind w:left="0" w:right="0" w:firstLine="0"/>
      </w:pPr>
      <w:r>
        <w:t xml:space="preserve">№ ______________ - ОЗ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Лебедев Сергей Александрович" w:date="2024-10-14T10:13:00Z" w:initials="ЛСА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Пример: Законы Новосибирской области от 14.07.2022 № 220-ОЗ, от 02.11.2021 № 127-ОЗ и др.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81192" w16cex:dateUtc="2024-10-14T03:13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23A8119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ind w:firstLine="709"/>
        <w:rPr>
          <w:b/>
        </w:rPr>
      </w:pPr>
      <w:r>
        <w:rPr>
          <w:b/>
        </w:rPr>
        <w:separator/>
      </w:r>
      <w:r>
        <w:rPr>
          <w:b/>
        </w:rPr>
      </w:r>
      <w:r>
        <w:rPr>
          <w:b/>
        </w:rPr>
      </w:r>
    </w:p>
  </w:endnote>
  <w:endnote w:type="continuationSeparator" w:id="0">
    <w:p>
      <w:pPr>
        <w:ind w:firstLine="709"/>
        <w:rPr>
          <w:b/>
        </w:rPr>
      </w:pPr>
      <w:r>
        <w:rPr>
          <w:b/>
        </w:rPr>
        <w:separator/>
      </w:r>
      <w:r>
        <w:rPr>
          <w:b/>
        </w:rPr>
      </w:r>
      <w:r>
        <w:rPr>
          <w:b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CourierNew">
    <w:panose1 w:val="02070309020205020404"/>
  </w:font>
  <w:font w:name="Arial">
    <w:panose1 w:val="020B0604020202020204"/>
  </w:font>
  <w:font w:name="Cambria">
    <w:panose1 w:val="02040503050406030204"/>
  </w:font>
  <w:font w:name="TimesNewRoman">
    <w:panose1 w:val="020206030504050203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ind w:firstLine="709"/>
        <w:rPr>
          <w:b/>
        </w:rPr>
      </w:pPr>
      <w:r>
        <w:rPr>
          <w:b/>
        </w:rPr>
        <w:separator/>
      </w:r>
      <w:r>
        <w:rPr>
          <w:b/>
        </w:rPr>
      </w:r>
      <w:r>
        <w:rPr>
          <w:b/>
        </w:rPr>
      </w:r>
    </w:p>
  </w:footnote>
  <w:footnote w:type="continuationSeparator" w:id="0">
    <w:p>
      <w:pPr>
        <w:ind w:firstLine="709"/>
        <w:rPr>
          <w:b/>
        </w:rPr>
      </w:pPr>
      <w:r>
        <w:rPr>
          <w:b/>
        </w:rPr>
        <w:continuationSeparator/>
      </w:r>
      <w:r>
        <w:rPr>
          <w:b/>
        </w:rPr>
      </w:r>
      <w:r>
        <w:rPr>
          <w:b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4"/>
      <w:jc w:val="center"/>
      <w:tabs>
        <w:tab w:val="center" w:pos="0" w:leader="none"/>
      </w:tabs>
      <w:rPr>
        <w:b/>
        <w:sz w:val="20"/>
      </w:rPr>
    </w:pPr>
    <w:r>
      <w:rPr>
        <w:b/>
        <w:sz w:val="20"/>
      </w:rPr>
      <w:fldChar w:fldCharType="begin"/>
    </w:r>
    <w:r>
      <w:rPr>
        <w:b/>
        <w:sz w:val="20"/>
      </w:rPr>
      <w:instrText xml:space="preserve">PAGE   \* MERGEFORMAT</w:instrText>
    </w:r>
    <w:r>
      <w:fldChar w:fldCharType="separate"/>
    </w:r>
    <w:r>
      <w:rPr>
        <w:b/>
        <w:sz w:val="20"/>
      </w:rPr>
      <w:t xml:space="preserve">7</w:t>
    </w:r>
    <w:r>
      <w:fldChar w:fldCharType="end"/>
    </w:r>
    <w:r>
      <w:rPr>
        <w:b/>
        <w:sz w:val="20"/>
      </w:rPr>
    </w:r>
    <w:r>
      <w:rPr>
        <w:b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2"/>
      <w:lvlJc w:val="left"/>
      <w:pPr>
        <w:ind w:hanging="360"/>
      </w:pPr>
    </w:lvl>
    <w:lvl w:ilvl="1">
      <w:start w:val="1"/>
      <w:numFmt w:val="lowerLetter"/>
      <w:isLgl w:val="false"/>
      <w:suff w:val="tab"/>
      <w:lvlText w:val="2"/>
      <w:lvlJc w:val="left"/>
      <w:pPr>
        <w:ind w:hanging="360"/>
      </w:pPr>
    </w:lvl>
    <w:lvl w:ilvl="2">
      <w:start w:val="1"/>
      <w:numFmt w:val="lowerRoman"/>
      <w:isLgl w:val="false"/>
      <w:suff w:val="tab"/>
      <w:lvlText w:val="2"/>
      <w:lvlJc w:val="right"/>
      <w:pPr>
        <w:ind w:hanging="180"/>
      </w:pPr>
    </w:lvl>
    <w:lvl w:ilvl="3">
      <w:start w:val="1"/>
      <w:numFmt w:val="decimal"/>
      <w:isLgl w:val="false"/>
      <w:suff w:val="tab"/>
      <w:lvlText w:val="2"/>
      <w:lvlJc w:val="left"/>
      <w:pPr>
        <w:ind w:hanging="360"/>
      </w:pPr>
    </w:lvl>
    <w:lvl w:ilvl="4">
      <w:start w:val="1"/>
      <w:numFmt w:val="lowerLetter"/>
      <w:isLgl w:val="false"/>
      <w:suff w:val="tab"/>
      <w:lvlText w:val="2"/>
      <w:lvlJc w:val="left"/>
      <w:pPr>
        <w:ind w:hanging="360"/>
      </w:pPr>
    </w:lvl>
    <w:lvl w:ilvl="5">
      <w:start w:val="1"/>
      <w:numFmt w:val="lowerRoman"/>
      <w:isLgl w:val="false"/>
      <w:suff w:val="tab"/>
      <w:lvlText w:val="2"/>
      <w:lvlJc w:val="right"/>
      <w:pPr>
        <w:ind w:hanging="180"/>
      </w:pPr>
    </w:lvl>
    <w:lvl w:ilvl="6">
      <w:start w:val="1"/>
      <w:numFmt w:val="decimal"/>
      <w:isLgl w:val="false"/>
      <w:suff w:val="tab"/>
      <w:lvlText w:val="2"/>
      <w:lvlJc w:val="left"/>
      <w:pPr>
        <w:ind w:hanging="360"/>
      </w:pPr>
    </w:lvl>
    <w:lvl w:ilvl="7">
      <w:start w:val="1"/>
      <w:numFmt w:val="lowerLetter"/>
      <w:isLgl w:val="false"/>
      <w:suff w:val="tab"/>
      <w:lvlText w:val="2"/>
      <w:lvlJc w:val="left"/>
      <w:pPr>
        <w:ind w:hanging="360"/>
      </w:pPr>
    </w:lvl>
    <w:lvl w:ilvl="8">
      <w:start w:val="1"/>
      <w:numFmt w:val="lowerRoman"/>
      <w:isLgl w:val="false"/>
      <w:suff w:val="tab"/>
      <w:lvlText w:val="2"/>
      <w:lvlJc w:val="right"/>
      <w:pPr>
        <w:ind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Лебедев Сергей Александрович">
    <w15:presenceInfo w15:providerId="Teamlab" w15:userId="S-1-5-21-2356655543-2162514679-1277178298-35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 w:default="1">
    <w:name w:val="Normal"/>
    <w:qFormat/>
    <w:pPr>
      <w:ind w:firstLine="708"/>
      <w:jc w:val="both"/>
    </w:pPr>
    <w:rPr>
      <w:rFonts w:ascii="TimesNewRoman" w:hAnsi="TimesNewRoman" w:eastAsia="TimesNewRoman" w:cs="TimesNewRoman"/>
      <w:sz w:val="28"/>
      <w:szCs w:val="28"/>
    </w:rPr>
  </w:style>
  <w:style w:type="paragraph" w:styleId="695">
    <w:name w:val="Heading 1"/>
    <w:basedOn w:val="694"/>
    <w:qFormat/>
    <w:pPr>
      <w:ind w:firstLine="709"/>
      <w:keepLines/>
      <w:keepNext/>
      <w:spacing w:before="480"/>
      <w:outlineLvl w:val="0"/>
    </w:pPr>
    <w:rPr>
      <w:rFonts w:ascii="Cambria" w:hAnsi="Cambria" w:eastAsia="Cambria" w:cs="Cambria"/>
      <w:b/>
      <w:color w:val="365f91"/>
    </w:rPr>
  </w:style>
  <w:style w:type="paragraph" w:styleId="696">
    <w:name w:val="Heading 2"/>
    <w:basedOn w:val="694"/>
    <w:qFormat/>
    <w:pPr>
      <w:ind w:firstLine="709"/>
      <w:keepLines/>
      <w:keepNext/>
      <w:spacing w:before="200"/>
      <w:outlineLvl w:val="1"/>
    </w:pPr>
    <w:rPr>
      <w:rFonts w:ascii="Cambria" w:hAnsi="Cambria" w:eastAsia="Cambria" w:cs="Cambria"/>
      <w:b/>
      <w:color w:val="4f81bd"/>
      <w:sz w:val="26"/>
    </w:rPr>
  </w:style>
  <w:style w:type="paragraph" w:styleId="697">
    <w:name w:val="Heading 3"/>
    <w:basedOn w:val="694"/>
    <w:qFormat/>
    <w:pPr>
      <w:ind w:firstLine="709"/>
      <w:keepLines/>
      <w:keepNext/>
      <w:spacing w:before="200"/>
      <w:outlineLvl w:val="2"/>
    </w:pPr>
    <w:rPr>
      <w:rFonts w:ascii="Cambria" w:hAnsi="Cambria" w:eastAsia="Cambria" w:cs="Cambria"/>
      <w:b/>
      <w:color w:val="4f81bd"/>
    </w:rPr>
  </w:style>
  <w:style w:type="paragraph" w:styleId="698">
    <w:name w:val="Heading 4"/>
    <w:basedOn w:val="694"/>
    <w:qFormat/>
    <w:pPr>
      <w:ind w:firstLine="709"/>
      <w:keepLines/>
      <w:keepNext/>
      <w:spacing w:before="200"/>
      <w:outlineLvl w:val="3"/>
    </w:pPr>
    <w:rPr>
      <w:rFonts w:ascii="Cambria" w:hAnsi="Cambria" w:eastAsia="Cambria" w:cs="Cambria"/>
      <w:b/>
      <w:i/>
      <w:color w:val="4f81bd"/>
    </w:rPr>
  </w:style>
  <w:style w:type="paragraph" w:styleId="699">
    <w:name w:val="Heading 5"/>
    <w:basedOn w:val="694"/>
    <w:qFormat/>
    <w:pPr>
      <w:ind w:firstLine="709"/>
      <w:keepLines/>
      <w:keepNext/>
      <w:spacing w:before="200"/>
      <w:outlineLvl w:val="4"/>
    </w:pPr>
    <w:rPr>
      <w:rFonts w:ascii="Cambria" w:hAnsi="Cambria" w:eastAsia="Cambria" w:cs="Cambria"/>
      <w:color w:val="243f60"/>
    </w:rPr>
  </w:style>
  <w:style w:type="paragraph" w:styleId="700">
    <w:name w:val="Heading 6"/>
    <w:basedOn w:val="694"/>
    <w:qFormat/>
    <w:pPr>
      <w:ind w:firstLine="709"/>
      <w:keepLines/>
      <w:keepNext/>
      <w:spacing w:before="200"/>
      <w:outlineLvl w:val="5"/>
    </w:pPr>
    <w:rPr>
      <w:rFonts w:ascii="Cambria" w:hAnsi="Cambria" w:eastAsia="Cambria" w:cs="Cambria"/>
      <w:i/>
      <w:color w:val="243f60"/>
    </w:rPr>
  </w:style>
  <w:style w:type="paragraph" w:styleId="701">
    <w:name w:val="Heading 7"/>
    <w:basedOn w:val="694"/>
    <w:qFormat/>
    <w:pPr>
      <w:ind w:firstLine="709"/>
      <w:keepLines/>
      <w:keepNext/>
      <w:spacing w:before="200"/>
      <w:outlineLvl w:val="6"/>
    </w:pPr>
    <w:rPr>
      <w:rFonts w:ascii="Cambria" w:hAnsi="Cambria" w:eastAsia="Cambria" w:cs="Cambria"/>
      <w:i/>
      <w:color w:val="404040"/>
    </w:rPr>
  </w:style>
  <w:style w:type="paragraph" w:styleId="702">
    <w:name w:val="Heading 8"/>
    <w:basedOn w:val="694"/>
    <w:qFormat/>
    <w:pPr>
      <w:ind w:firstLine="709"/>
      <w:keepLines/>
      <w:keepNext/>
      <w:spacing w:before="200"/>
      <w:outlineLvl w:val="7"/>
    </w:pPr>
    <w:rPr>
      <w:rFonts w:ascii="Cambria" w:hAnsi="Cambria" w:eastAsia="Cambria" w:cs="Cambria"/>
      <w:color w:val="4f81bd"/>
      <w:sz w:val="20"/>
    </w:rPr>
  </w:style>
  <w:style w:type="paragraph" w:styleId="703">
    <w:name w:val="Heading 9"/>
    <w:basedOn w:val="694"/>
    <w:qFormat/>
    <w:pPr>
      <w:ind w:firstLine="709"/>
      <w:keepLines/>
      <w:keepNext/>
      <w:spacing w:before="200"/>
      <w:outlineLvl w:val="8"/>
    </w:pPr>
    <w:rPr>
      <w:rFonts w:ascii="Cambria" w:hAnsi="Cambria" w:eastAsia="Cambria" w:cs="Cambria"/>
      <w:i/>
      <w:color w:val="404040"/>
      <w:sz w:val="20"/>
    </w:rPr>
  </w:style>
  <w:style w:type="character" w:styleId="704" w:default="1">
    <w:name w:val="Default Paragraph Font"/>
    <w:uiPriority w:val="1"/>
    <w:semiHidden/>
    <w:unhideWhenUsed/>
  </w:style>
  <w:style w:type="table" w:styleId="7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6" w:default="1">
    <w:name w:val="No List"/>
    <w:uiPriority w:val="99"/>
    <w:semiHidden/>
    <w:unhideWhenUsed/>
  </w:style>
  <w:style w:type="character" w:styleId="707" w:customStyle="1">
    <w:name w:val="Heading 1 Char"/>
    <w:basedOn w:val="704"/>
    <w:rPr>
      <w:rFonts w:ascii="Arial" w:hAnsi="Arial" w:eastAsia="Arial" w:cs="Arial"/>
      <w:sz w:val="40"/>
    </w:rPr>
  </w:style>
  <w:style w:type="character" w:styleId="708" w:customStyle="1">
    <w:name w:val="Heading 2 Char"/>
    <w:basedOn w:val="704"/>
    <w:rPr>
      <w:rFonts w:ascii="Arial" w:hAnsi="Arial" w:eastAsia="Arial" w:cs="Arial"/>
      <w:sz w:val="34"/>
    </w:rPr>
  </w:style>
  <w:style w:type="character" w:styleId="709" w:customStyle="1">
    <w:name w:val="Heading 3 Char"/>
    <w:basedOn w:val="704"/>
    <w:rPr>
      <w:rFonts w:ascii="Arial" w:hAnsi="Arial" w:eastAsia="Arial" w:cs="Arial"/>
      <w:sz w:val="30"/>
    </w:rPr>
  </w:style>
  <w:style w:type="character" w:styleId="710" w:customStyle="1">
    <w:name w:val="Heading 4 Char"/>
    <w:basedOn w:val="704"/>
    <w:rPr>
      <w:rFonts w:ascii="Arial" w:hAnsi="Arial" w:eastAsia="Arial" w:cs="Arial"/>
      <w:b/>
      <w:sz w:val="26"/>
    </w:rPr>
  </w:style>
  <w:style w:type="character" w:styleId="711" w:customStyle="1">
    <w:name w:val="Heading 5 Char"/>
    <w:basedOn w:val="704"/>
    <w:rPr>
      <w:rFonts w:ascii="Arial" w:hAnsi="Arial" w:eastAsia="Arial" w:cs="Arial"/>
      <w:b/>
      <w:sz w:val="24"/>
    </w:rPr>
  </w:style>
  <w:style w:type="character" w:styleId="712" w:customStyle="1">
    <w:name w:val="Heading 6 Char"/>
    <w:basedOn w:val="704"/>
    <w:rPr>
      <w:rFonts w:ascii="Arial" w:hAnsi="Arial" w:eastAsia="Arial" w:cs="Arial"/>
      <w:b/>
      <w:sz w:val="22"/>
    </w:rPr>
  </w:style>
  <w:style w:type="character" w:styleId="713" w:customStyle="1">
    <w:name w:val="Heading 7 Char"/>
    <w:basedOn w:val="704"/>
    <w:rPr>
      <w:rFonts w:ascii="Arial" w:hAnsi="Arial" w:eastAsia="Arial" w:cs="Arial"/>
      <w:b/>
      <w:i/>
      <w:sz w:val="22"/>
    </w:rPr>
  </w:style>
  <w:style w:type="character" w:styleId="714" w:customStyle="1">
    <w:name w:val="Heading 8 Char"/>
    <w:basedOn w:val="704"/>
    <w:rPr>
      <w:rFonts w:ascii="Arial" w:hAnsi="Arial" w:eastAsia="Arial" w:cs="Arial"/>
      <w:i/>
      <w:sz w:val="22"/>
    </w:rPr>
  </w:style>
  <w:style w:type="character" w:styleId="715" w:customStyle="1">
    <w:name w:val="Heading 9 Char"/>
    <w:basedOn w:val="704"/>
    <w:rPr>
      <w:rFonts w:ascii="Arial" w:hAnsi="Arial" w:eastAsia="Arial" w:cs="Arial"/>
      <w:i/>
      <w:sz w:val="21"/>
    </w:rPr>
  </w:style>
  <w:style w:type="character" w:styleId="716" w:customStyle="1">
    <w:name w:val="Title Char"/>
    <w:basedOn w:val="704"/>
    <w:rPr>
      <w:rFonts w:ascii="Arial" w:hAnsi="Arial" w:eastAsia="Arial" w:cs="Arial"/>
      <w:sz w:val="48"/>
    </w:rPr>
  </w:style>
  <w:style w:type="character" w:styleId="717" w:customStyle="1">
    <w:name w:val="Subtitle Char"/>
    <w:basedOn w:val="704"/>
    <w:rPr>
      <w:rFonts w:ascii="Arial" w:hAnsi="Arial" w:eastAsia="Arial" w:cs="Arial"/>
      <w:sz w:val="24"/>
    </w:rPr>
  </w:style>
  <w:style w:type="character" w:styleId="718" w:customStyle="1">
    <w:name w:val="Quote Char"/>
    <w:rPr>
      <w:rFonts w:ascii="Arial" w:hAnsi="Arial" w:eastAsia="Arial" w:cs="Arial"/>
      <w:i/>
      <w:sz w:val="24"/>
    </w:rPr>
  </w:style>
  <w:style w:type="character" w:styleId="719" w:customStyle="1">
    <w:name w:val="Intense Quote Char"/>
    <w:rPr>
      <w:rFonts w:ascii="Arial" w:hAnsi="Arial" w:eastAsia="Arial" w:cs="Arial"/>
      <w:i/>
      <w:sz w:val="24"/>
    </w:rPr>
  </w:style>
  <w:style w:type="character" w:styleId="720" w:customStyle="1">
    <w:name w:val="Header Char"/>
    <w:basedOn w:val="704"/>
    <w:rPr>
      <w:rFonts w:ascii="Arial" w:hAnsi="Arial" w:eastAsia="Arial" w:cs="Arial"/>
      <w:sz w:val="24"/>
    </w:rPr>
  </w:style>
  <w:style w:type="character" w:styleId="721" w:customStyle="1">
    <w:name w:val="Footer Char"/>
    <w:basedOn w:val="704"/>
    <w:rPr>
      <w:rFonts w:ascii="Arial" w:hAnsi="Arial" w:eastAsia="Arial" w:cs="Arial"/>
      <w:sz w:val="24"/>
    </w:rPr>
  </w:style>
  <w:style w:type="character" w:styleId="722" w:customStyle="1">
    <w:name w:val="Caption Char"/>
    <w:rPr>
      <w:rFonts w:ascii="Arial" w:hAnsi="Arial" w:eastAsia="Arial" w:cs="Arial"/>
      <w:sz w:val="24"/>
    </w:rPr>
  </w:style>
  <w:style w:type="table" w:styleId="723">
    <w:name w:val="Table Grid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</w:tblPr>
  </w:style>
  <w:style w:type="table" w:styleId="724" w:customStyle="1">
    <w:name w:val="Table Grid Light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</w:tblPr>
  </w:style>
  <w:style w:type="table" w:styleId="725">
    <w:name w:val="Plain Table 1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</w:tblPr>
  </w:style>
  <w:style w:type="table" w:styleId="726">
    <w:name w:val="Plain Table 2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</w:tblPr>
  </w:style>
  <w:style w:type="table" w:styleId="727">
    <w:name w:val="Plain Table 3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28">
    <w:name w:val="Plain Table 4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29">
    <w:name w:val="Plain Table 5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30">
    <w:name w:val="Grid Table 1 Light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31" w:customStyle="1">
    <w:name w:val="Grid Table 1 Light - Accent 1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32" w:customStyle="1">
    <w:name w:val="Grid Table 1 Light - Accent 2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33" w:customStyle="1">
    <w:name w:val="Grid Table 1 Light - Accent 3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34" w:customStyle="1">
    <w:name w:val="Grid Table 1 Light - Accent 4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35" w:customStyle="1">
    <w:name w:val="Grid Table 1 Light - Accent 5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36" w:customStyle="1">
    <w:name w:val="Grid Table 1 Light - Accent 6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37">
    <w:name w:val="Grid Table 2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38" w:customStyle="1">
    <w:name w:val="Grid Table 2 - Accent 1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39" w:customStyle="1">
    <w:name w:val="Grid Table 2 - Accent 2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40" w:customStyle="1">
    <w:name w:val="Grid Table 2 - Accent 3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41" w:customStyle="1">
    <w:name w:val="Grid Table 2 - Accent 4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42" w:customStyle="1">
    <w:name w:val="Grid Table 2 - Accent 5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43" w:customStyle="1">
    <w:name w:val="Grid Table 2 - Accent 6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44">
    <w:name w:val="Grid Table 3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45" w:customStyle="1">
    <w:name w:val="Grid Table 3 - Accent 1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46" w:customStyle="1">
    <w:name w:val="Grid Table 3 - Accent 2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47" w:customStyle="1">
    <w:name w:val="Grid Table 3 - Accent 3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48" w:customStyle="1">
    <w:name w:val="Grid Table 3 - Accent 4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49" w:customStyle="1">
    <w:name w:val="Grid Table 3 - Accent 5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50" w:customStyle="1">
    <w:name w:val="Grid Table 3 - Accent 6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51">
    <w:name w:val="Grid Table 4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52" w:customStyle="1">
    <w:name w:val="Grid Table 4 - Accent 1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53" w:customStyle="1">
    <w:name w:val="Grid Table 4 - Accent 2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54" w:customStyle="1">
    <w:name w:val="Grid Table 4 - Accent 3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55" w:customStyle="1">
    <w:name w:val="Grid Table 4 - Accent 4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56" w:customStyle="1">
    <w:name w:val="Grid Table 4 - Accent 5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57" w:customStyle="1">
    <w:name w:val="Grid Table 4 - Accent 6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58">
    <w:name w:val="Grid Table 5 Dark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CellMar>
        <w:left w:w="0" w:type="dxa"/>
        <w:right w:w="0" w:type="dxa"/>
      </w:tblCellMar>
    </w:tblPr>
  </w:style>
  <w:style w:type="table" w:styleId="759" w:customStyle="1">
    <w:name w:val="Grid Table 5 Dark- Accent 1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debf6"/>
      <w:tblCellMar>
        <w:left w:w="0" w:type="dxa"/>
        <w:right w:w="0" w:type="dxa"/>
      </w:tblCellMar>
    </w:tblPr>
  </w:style>
  <w:style w:type="table" w:styleId="760" w:customStyle="1">
    <w:name w:val="Grid Table 5 Dark - Accent 2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be5d6"/>
      <w:tblCellMar>
        <w:left w:w="0" w:type="dxa"/>
        <w:right w:w="0" w:type="dxa"/>
      </w:tblCellMar>
    </w:tblPr>
  </w:style>
  <w:style w:type="table" w:styleId="761" w:customStyle="1">
    <w:name w:val="Grid Table 5 Dark - Accent 3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deded"/>
      <w:tblCellMar>
        <w:left w:w="0" w:type="dxa"/>
        <w:right w:w="0" w:type="dxa"/>
      </w:tblCellMar>
    </w:tblPr>
  </w:style>
  <w:style w:type="table" w:styleId="762" w:customStyle="1">
    <w:name w:val="Grid Table 5 Dark- Accent 4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ef2cb"/>
      <w:tblCellMar>
        <w:left w:w="0" w:type="dxa"/>
        <w:right w:w="0" w:type="dxa"/>
      </w:tblCellMar>
    </w:tblPr>
  </w:style>
  <w:style w:type="table" w:styleId="763" w:customStyle="1">
    <w:name w:val="Grid Table 5 Dark - Accent 5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9e2f2"/>
      <w:tblCellMar>
        <w:left w:w="0" w:type="dxa"/>
        <w:right w:w="0" w:type="dxa"/>
      </w:tblCellMar>
    </w:tblPr>
  </w:style>
  <w:style w:type="table" w:styleId="764" w:customStyle="1">
    <w:name w:val="Grid Table 5 Dark - Accent 6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2efd8"/>
      <w:tblCellMar>
        <w:left w:w="0" w:type="dxa"/>
        <w:right w:w="0" w:type="dxa"/>
      </w:tblCellMar>
    </w:tblPr>
  </w:style>
  <w:style w:type="table" w:styleId="765">
    <w:name w:val="Grid Table 6 Colorful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66" w:customStyle="1">
    <w:name w:val="Grid Table 6 Colorful - Accent 1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67" w:customStyle="1">
    <w:name w:val="Grid Table 6 Colorful - Accent 2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68" w:customStyle="1">
    <w:name w:val="Grid Table 6 Colorful - Accent 3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69" w:customStyle="1">
    <w:name w:val="Grid Table 6 Colorful - Accent 4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70" w:customStyle="1">
    <w:name w:val="Grid Table 6 Colorful - Accent 5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71" w:customStyle="1">
    <w:name w:val="Grid Table 6 Colorful - Accent 6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72">
    <w:name w:val="Grid Table 7 Colorful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73" w:customStyle="1">
    <w:name w:val="Grid Table 7 Colorful - Accent 1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74" w:customStyle="1">
    <w:name w:val="Grid Table 7 Colorful - Accent 2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75" w:customStyle="1">
    <w:name w:val="Grid Table 7 Colorful - Accent 3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76" w:customStyle="1">
    <w:name w:val="Grid Table 7 Colorful - Accent 4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77" w:customStyle="1">
    <w:name w:val="Grid Table 7 Colorful - Accent 5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78" w:customStyle="1">
    <w:name w:val="Grid Table 7 Colorful - Accent 6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779">
    <w:name w:val="List Table 1 Light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0" w:customStyle="1">
    <w:name w:val="List Table 1 Light - Accent 1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1" w:customStyle="1">
    <w:name w:val="List Table 1 Light - Accent 2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2" w:customStyle="1">
    <w:name w:val="List Table 1 Light - Accent 3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3" w:customStyle="1">
    <w:name w:val="List Table 1 Light - Accent 4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4" w:customStyle="1">
    <w:name w:val="List Table 1 Light - Accent 5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5" w:customStyle="1">
    <w:name w:val="List Table 1 Light - Accent 6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6">
    <w:name w:val="List Table 2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7" w:customStyle="1">
    <w:name w:val="List Table 2 - Accent 1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8" w:customStyle="1">
    <w:name w:val="List Table 2 - Accent 2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9" w:customStyle="1">
    <w:name w:val="List Table 2 - Accent 3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0" w:customStyle="1">
    <w:name w:val="List Table 2 - Accent 4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1" w:customStyle="1">
    <w:name w:val="List Table 2 - Accent 5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2" w:customStyle="1">
    <w:name w:val="List Table 2 - Accent 6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3">
    <w:name w:val="List Table 3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4" w:customStyle="1">
    <w:name w:val="List Table 3 - Accent 1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5" w:customStyle="1">
    <w:name w:val="List Table 3 - Accent 2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6" w:customStyle="1">
    <w:name w:val="List Table 3 - Accent 3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7" w:customStyle="1">
    <w:name w:val="List Table 3 - Accent 4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8" w:customStyle="1">
    <w:name w:val="List Table 3 - Accent 5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9" w:customStyle="1">
    <w:name w:val="List Table 3 - Accent 6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0">
    <w:name w:val="List Table 4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1" w:customStyle="1">
    <w:name w:val="List Table 4 - Accent 1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2" w:customStyle="1">
    <w:name w:val="List Table 4 - Accent 2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3" w:customStyle="1">
    <w:name w:val="List Table 4 - Accent 3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4" w:customStyle="1">
    <w:name w:val="List Table 4 - Accent 4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5" w:customStyle="1">
    <w:name w:val="List Table 4 - Accent 5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6" w:customStyle="1">
    <w:name w:val="List Table 4 - Accent 6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7">
    <w:name w:val="List Table 5 Dark"/>
    <w:basedOn w:val="705"/>
    <w:rPr>
      <w:rFonts w:ascii="Arial" w:hAnsi="Arial" w:eastAsia="Arial" w:cs="Arial"/>
    </w:rPr>
    <w:tblPr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CellMar>
        <w:left w:w="0" w:type="dxa"/>
        <w:right w:w="0" w:type="dxa"/>
      </w:tblCellMar>
    </w:tblPr>
  </w:style>
  <w:style w:type="table" w:styleId="808" w:customStyle="1">
    <w:name w:val="List Table 5 Dark - Accent 1"/>
    <w:basedOn w:val="705"/>
    <w:rPr>
      <w:rFonts w:ascii="Arial" w:hAnsi="Arial" w:eastAsia="Arial" w:cs="Arial"/>
    </w:rPr>
    <w:tblPr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5b9bd5"/>
      <w:tblCellMar>
        <w:left w:w="0" w:type="dxa"/>
        <w:right w:w="0" w:type="dxa"/>
      </w:tblCellMar>
    </w:tblPr>
  </w:style>
  <w:style w:type="table" w:styleId="809" w:customStyle="1">
    <w:name w:val="List Table 5 Dark - Accent 2"/>
    <w:basedOn w:val="705"/>
    <w:rPr>
      <w:rFonts w:ascii="Arial" w:hAnsi="Arial" w:eastAsia="Arial" w:cs="Arial"/>
    </w:rPr>
    <w:tblPr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4b185"/>
      <w:tblCellMar>
        <w:left w:w="0" w:type="dxa"/>
        <w:right w:w="0" w:type="dxa"/>
      </w:tblCellMar>
    </w:tblPr>
  </w:style>
  <w:style w:type="table" w:styleId="810" w:customStyle="1">
    <w:name w:val="List Table 5 Dark - Accent 3"/>
    <w:basedOn w:val="705"/>
    <w:rPr>
      <w:rFonts w:ascii="Arial" w:hAnsi="Arial" w:eastAsia="Arial" w:cs="Arial"/>
    </w:rPr>
    <w:tblPr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9c9c9"/>
      <w:tblCellMar>
        <w:left w:w="0" w:type="dxa"/>
        <w:right w:w="0" w:type="dxa"/>
      </w:tblCellMar>
    </w:tblPr>
  </w:style>
  <w:style w:type="table" w:styleId="811" w:customStyle="1">
    <w:name w:val="List Table 5 Dark - Accent 4"/>
    <w:basedOn w:val="705"/>
    <w:rPr>
      <w:rFonts w:ascii="Arial" w:hAnsi="Arial" w:eastAsia="Arial" w:cs="Arial"/>
    </w:rPr>
    <w:tblPr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fd864"/>
      <w:tblCellMar>
        <w:left w:w="0" w:type="dxa"/>
        <w:right w:w="0" w:type="dxa"/>
      </w:tblCellMar>
    </w:tblPr>
  </w:style>
  <w:style w:type="table" w:styleId="812" w:customStyle="1">
    <w:name w:val="List Table 5 Dark - Accent 5"/>
    <w:basedOn w:val="705"/>
    <w:rPr>
      <w:rFonts w:ascii="Arial" w:hAnsi="Arial" w:eastAsia="Arial" w:cs="Arial"/>
    </w:rPr>
    <w:tblPr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8eabdb"/>
      <w:tblCellMar>
        <w:left w:w="0" w:type="dxa"/>
        <w:right w:w="0" w:type="dxa"/>
      </w:tblCellMar>
    </w:tblPr>
  </w:style>
  <w:style w:type="table" w:styleId="813" w:customStyle="1">
    <w:name w:val="List Table 5 Dark - Accent 6"/>
    <w:basedOn w:val="705"/>
    <w:rPr>
      <w:rFonts w:ascii="Arial" w:hAnsi="Arial" w:eastAsia="Arial" w:cs="Arial"/>
    </w:rPr>
    <w:tblPr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aad08f"/>
      <w:tblCellMar>
        <w:left w:w="0" w:type="dxa"/>
        <w:right w:w="0" w:type="dxa"/>
      </w:tblCellMar>
    </w:tblPr>
  </w:style>
  <w:style w:type="table" w:styleId="814">
    <w:name w:val="List Table 6 Colorful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5" w:customStyle="1">
    <w:name w:val="List Table 6 Colorful - Accent 1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6" w:customStyle="1">
    <w:name w:val="List Table 6 Colorful - Accent 2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7" w:customStyle="1">
    <w:name w:val="List Table 6 Colorful - Accent 3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8" w:customStyle="1">
    <w:name w:val="List Table 6 Colorful - Accent 4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9" w:customStyle="1">
    <w:name w:val="List Table 6 Colorful - Accent 5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0" w:customStyle="1">
    <w:name w:val="List Table 6 Colorful - Accent 6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1">
    <w:name w:val="List Table 7 Colorful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2" w:customStyle="1">
    <w:name w:val="List Table 7 Colorful - Accent 1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3" w:customStyle="1">
    <w:name w:val="List Table 7 Colorful - Accent 2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4" w:customStyle="1">
    <w:name w:val="List Table 7 Colorful - Accent 3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5" w:customStyle="1">
    <w:name w:val="List Table 7 Colorful - Accent 4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6" w:customStyle="1">
    <w:name w:val="List Table 7 Colorful - Accent 5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7" w:customStyle="1">
    <w:name w:val="List Table 7 Colorful - Accent 6"/>
    <w:basedOn w:val="705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8" w:customStyle="1">
    <w:name w:val="Lined - Accent"/>
    <w:basedOn w:val="705"/>
    <w:rPr>
      <w:rFonts w:ascii="Arial" w:hAnsi="Arial" w:eastAsia="Arial" w:cs="Arial"/>
      <w:color w:val="404040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9" w:customStyle="1">
    <w:name w:val="Lined - Accent 1"/>
    <w:basedOn w:val="705"/>
    <w:rPr>
      <w:rFonts w:ascii="Arial" w:hAnsi="Arial" w:eastAsia="Arial" w:cs="Arial"/>
      <w:color w:val="404040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0" w:customStyle="1">
    <w:name w:val="Lined - Accent 2"/>
    <w:basedOn w:val="705"/>
    <w:rPr>
      <w:rFonts w:ascii="Arial" w:hAnsi="Arial" w:eastAsia="Arial" w:cs="Arial"/>
      <w:color w:val="404040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1" w:customStyle="1">
    <w:name w:val="Lined - Accent 3"/>
    <w:basedOn w:val="705"/>
    <w:rPr>
      <w:rFonts w:ascii="Arial" w:hAnsi="Arial" w:eastAsia="Arial" w:cs="Arial"/>
      <w:color w:val="404040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2" w:customStyle="1">
    <w:name w:val="Lined - Accent 4"/>
    <w:basedOn w:val="705"/>
    <w:rPr>
      <w:rFonts w:ascii="Arial" w:hAnsi="Arial" w:eastAsia="Arial" w:cs="Arial"/>
      <w:color w:val="404040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3" w:customStyle="1">
    <w:name w:val="Lined - Accent 5"/>
    <w:basedOn w:val="705"/>
    <w:rPr>
      <w:rFonts w:ascii="Arial" w:hAnsi="Arial" w:eastAsia="Arial" w:cs="Arial"/>
      <w:color w:val="404040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4" w:customStyle="1">
    <w:name w:val="Lined - Accent 6"/>
    <w:basedOn w:val="705"/>
    <w:rPr>
      <w:rFonts w:ascii="Arial" w:hAnsi="Arial" w:eastAsia="Arial" w:cs="Arial"/>
      <w:color w:val="404040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5" w:customStyle="1">
    <w:name w:val="Bordered &amp; Lined - Accent"/>
    <w:basedOn w:val="705"/>
    <w:rPr>
      <w:rFonts w:ascii="Arial" w:hAnsi="Arial" w:eastAsia="Arial" w:cs="Arial"/>
      <w:color w:val="404040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36" w:customStyle="1">
    <w:name w:val="Bordered &amp; Lined - Accent 1"/>
    <w:basedOn w:val="705"/>
    <w:rPr>
      <w:rFonts w:ascii="Arial" w:hAnsi="Arial" w:eastAsia="Arial" w:cs="Arial"/>
      <w:color w:val="404040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37" w:customStyle="1">
    <w:name w:val="Bordered &amp; Lined - Accent 2"/>
    <w:basedOn w:val="705"/>
    <w:rPr>
      <w:rFonts w:ascii="Arial" w:hAnsi="Arial" w:eastAsia="Arial" w:cs="Arial"/>
      <w:color w:val="404040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38" w:customStyle="1">
    <w:name w:val="Bordered &amp; Lined - Accent 3"/>
    <w:basedOn w:val="705"/>
    <w:rPr>
      <w:rFonts w:ascii="Arial" w:hAnsi="Arial" w:eastAsia="Arial" w:cs="Arial"/>
      <w:color w:val="404040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39" w:customStyle="1">
    <w:name w:val="Bordered &amp; Lined - Accent 4"/>
    <w:basedOn w:val="705"/>
    <w:rPr>
      <w:rFonts w:ascii="Arial" w:hAnsi="Arial" w:eastAsia="Arial" w:cs="Arial"/>
      <w:color w:val="404040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40" w:customStyle="1">
    <w:name w:val="Bordered &amp; Lined - Accent 5"/>
    <w:basedOn w:val="705"/>
    <w:rPr>
      <w:rFonts w:ascii="Arial" w:hAnsi="Arial" w:eastAsia="Arial" w:cs="Arial"/>
      <w:color w:val="404040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41" w:customStyle="1">
    <w:name w:val="Bordered &amp; Lined - Accent 6"/>
    <w:basedOn w:val="705"/>
    <w:rPr>
      <w:rFonts w:ascii="Arial" w:hAnsi="Arial" w:eastAsia="Arial" w:cs="Arial"/>
      <w:color w:val="404040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42" w:customStyle="1">
    <w:name w:val="Bordered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43" w:customStyle="1">
    <w:name w:val="Bordered - Accent 1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44" w:customStyle="1">
    <w:name w:val="Bordered - Accent 2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45" w:customStyle="1">
    <w:name w:val="Bordered - Accent 3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46" w:customStyle="1">
    <w:name w:val="Bordered - Accent 4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47" w:customStyle="1">
    <w:name w:val="Bordered - Accent 5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table" w:styleId="848" w:customStyle="1">
    <w:name w:val="Bordered - Accent 6"/>
    <w:basedOn w:val="705"/>
    <w:rPr>
      <w:rFonts w:ascii="Arial" w:hAnsi="Arial" w:eastAsia="Arial" w:cs="Arial"/>
    </w:rPr>
    <w:tblPr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right w:w="0" w:type="dxa"/>
      </w:tblCellMar>
    </w:tblPr>
  </w:style>
  <w:style w:type="character" w:styleId="849">
    <w:name w:val="Hyperlink"/>
    <w:unhideWhenUsed/>
    <w:rPr>
      <w:rFonts w:ascii="Arial" w:hAnsi="Arial" w:eastAsia="Arial" w:cs="Arial"/>
      <w:color w:val="0000ff"/>
      <w:sz w:val="24"/>
      <w:u w:val="single"/>
    </w:rPr>
  </w:style>
  <w:style w:type="paragraph" w:styleId="850">
    <w:name w:val="footnote text"/>
    <w:basedOn w:val="694"/>
    <w:semiHidden/>
    <w:unhideWhenUsed/>
    <w:pPr>
      <w:jc w:val="left"/>
      <w:spacing w:after="40"/>
    </w:pPr>
    <w:rPr>
      <w:rFonts w:ascii="Arial" w:hAnsi="Arial" w:eastAsia="Arial" w:cs="Arial"/>
      <w:sz w:val="18"/>
    </w:rPr>
  </w:style>
  <w:style w:type="character" w:styleId="851" w:customStyle="1">
    <w:name w:val="Footnote Text Char"/>
    <w:rPr>
      <w:rFonts w:ascii="Arial" w:hAnsi="Arial" w:eastAsia="Arial" w:cs="Arial"/>
      <w:sz w:val="18"/>
    </w:rPr>
  </w:style>
  <w:style w:type="character" w:styleId="852">
    <w:name w:val="footnote reference"/>
    <w:basedOn w:val="704"/>
    <w:unhideWhenUsed/>
    <w:rPr>
      <w:rFonts w:ascii="Arial" w:hAnsi="Arial" w:eastAsia="Arial" w:cs="Arial"/>
      <w:sz w:val="24"/>
      <w:vertAlign w:val="superscript"/>
    </w:rPr>
  </w:style>
  <w:style w:type="paragraph" w:styleId="853">
    <w:name w:val="endnote text"/>
    <w:basedOn w:val="694"/>
    <w:semiHidden/>
    <w:unhideWhenUsed/>
    <w:pPr>
      <w:jc w:val="left"/>
    </w:pPr>
    <w:rPr>
      <w:rFonts w:ascii="Arial" w:hAnsi="Arial" w:eastAsia="Arial" w:cs="Arial"/>
      <w:sz w:val="20"/>
    </w:rPr>
  </w:style>
  <w:style w:type="character" w:styleId="854" w:customStyle="1">
    <w:name w:val="Endnote Text Char"/>
    <w:rPr>
      <w:rFonts w:ascii="Arial" w:hAnsi="Arial" w:eastAsia="Arial" w:cs="Arial"/>
      <w:sz w:val="20"/>
    </w:rPr>
  </w:style>
  <w:style w:type="character" w:styleId="855">
    <w:name w:val="endnote reference"/>
    <w:basedOn w:val="704"/>
    <w:semiHidden/>
    <w:unhideWhenUsed/>
    <w:rPr>
      <w:rFonts w:ascii="Arial" w:hAnsi="Arial" w:eastAsia="Arial" w:cs="Arial"/>
      <w:sz w:val="24"/>
      <w:vertAlign w:val="superscript"/>
    </w:rPr>
  </w:style>
  <w:style w:type="paragraph" w:styleId="856">
    <w:name w:val="toc 1"/>
    <w:basedOn w:val="694"/>
    <w:unhideWhenUsed/>
    <w:pPr>
      <w:ind w:firstLine="0"/>
      <w:jc w:val="left"/>
      <w:spacing w:after="57"/>
    </w:pPr>
    <w:rPr>
      <w:rFonts w:ascii="Arial" w:hAnsi="Arial" w:eastAsia="Arial" w:cs="Arial"/>
      <w:sz w:val="24"/>
    </w:rPr>
  </w:style>
  <w:style w:type="paragraph" w:styleId="857">
    <w:name w:val="toc 2"/>
    <w:basedOn w:val="694"/>
    <w:unhideWhenUsed/>
    <w:pPr>
      <w:ind w:left="283" w:firstLine="0"/>
      <w:jc w:val="left"/>
      <w:spacing w:after="57"/>
    </w:pPr>
    <w:rPr>
      <w:rFonts w:ascii="Arial" w:hAnsi="Arial" w:eastAsia="Arial" w:cs="Arial"/>
      <w:sz w:val="24"/>
    </w:rPr>
  </w:style>
  <w:style w:type="paragraph" w:styleId="858">
    <w:name w:val="toc 3"/>
    <w:basedOn w:val="694"/>
    <w:unhideWhenUsed/>
    <w:pPr>
      <w:ind w:left="567" w:firstLine="0"/>
      <w:jc w:val="left"/>
      <w:spacing w:after="57"/>
    </w:pPr>
    <w:rPr>
      <w:rFonts w:ascii="Arial" w:hAnsi="Arial" w:eastAsia="Arial" w:cs="Arial"/>
      <w:sz w:val="24"/>
    </w:rPr>
  </w:style>
  <w:style w:type="paragraph" w:styleId="859">
    <w:name w:val="toc 4"/>
    <w:basedOn w:val="694"/>
    <w:unhideWhenUsed/>
    <w:pPr>
      <w:ind w:left="850" w:firstLine="0"/>
      <w:jc w:val="left"/>
      <w:spacing w:after="57"/>
    </w:pPr>
    <w:rPr>
      <w:rFonts w:ascii="Arial" w:hAnsi="Arial" w:eastAsia="Arial" w:cs="Arial"/>
      <w:sz w:val="24"/>
    </w:rPr>
  </w:style>
  <w:style w:type="paragraph" w:styleId="860">
    <w:name w:val="toc 5"/>
    <w:basedOn w:val="694"/>
    <w:unhideWhenUsed/>
    <w:pPr>
      <w:ind w:left="1134" w:firstLine="0"/>
      <w:jc w:val="left"/>
      <w:spacing w:after="57"/>
    </w:pPr>
    <w:rPr>
      <w:rFonts w:ascii="Arial" w:hAnsi="Arial" w:eastAsia="Arial" w:cs="Arial"/>
      <w:sz w:val="24"/>
    </w:rPr>
  </w:style>
  <w:style w:type="paragraph" w:styleId="861">
    <w:name w:val="toc 6"/>
    <w:basedOn w:val="694"/>
    <w:unhideWhenUsed/>
    <w:pPr>
      <w:ind w:left="1417" w:firstLine="0"/>
      <w:jc w:val="left"/>
      <w:spacing w:after="57"/>
    </w:pPr>
    <w:rPr>
      <w:rFonts w:ascii="Arial" w:hAnsi="Arial" w:eastAsia="Arial" w:cs="Arial"/>
      <w:sz w:val="24"/>
    </w:rPr>
  </w:style>
  <w:style w:type="paragraph" w:styleId="862">
    <w:name w:val="toc 7"/>
    <w:basedOn w:val="694"/>
    <w:unhideWhenUsed/>
    <w:pPr>
      <w:ind w:left="1701" w:firstLine="0"/>
      <w:jc w:val="left"/>
      <w:spacing w:after="57"/>
    </w:pPr>
    <w:rPr>
      <w:rFonts w:ascii="Arial" w:hAnsi="Arial" w:eastAsia="Arial" w:cs="Arial"/>
      <w:sz w:val="24"/>
    </w:rPr>
  </w:style>
  <w:style w:type="paragraph" w:styleId="863">
    <w:name w:val="toc 8"/>
    <w:basedOn w:val="694"/>
    <w:unhideWhenUsed/>
    <w:pPr>
      <w:ind w:left="1984" w:firstLine="0"/>
      <w:jc w:val="left"/>
      <w:spacing w:after="57"/>
    </w:pPr>
    <w:rPr>
      <w:rFonts w:ascii="Arial" w:hAnsi="Arial" w:eastAsia="Arial" w:cs="Arial"/>
      <w:sz w:val="24"/>
    </w:rPr>
  </w:style>
  <w:style w:type="paragraph" w:styleId="864">
    <w:name w:val="toc 9"/>
    <w:basedOn w:val="694"/>
    <w:unhideWhenUsed/>
    <w:pPr>
      <w:ind w:left="2268" w:firstLine="0"/>
      <w:jc w:val="left"/>
      <w:spacing w:after="57"/>
    </w:pPr>
    <w:rPr>
      <w:rFonts w:ascii="Arial" w:hAnsi="Arial" w:eastAsia="Arial" w:cs="Arial"/>
      <w:sz w:val="24"/>
    </w:rPr>
  </w:style>
  <w:style w:type="paragraph" w:styleId="865">
    <w:name w:val="table of figures"/>
    <w:basedOn w:val="694"/>
    <w:unhideWhenUsed/>
    <w:pPr>
      <w:jc w:val="left"/>
    </w:pPr>
    <w:rPr>
      <w:rFonts w:ascii="Arial" w:hAnsi="Arial" w:eastAsia="Arial" w:cs="Arial"/>
      <w:sz w:val="24"/>
    </w:rPr>
  </w:style>
  <w:style w:type="character" w:styleId="866" w:customStyle="1">
    <w:name w:val="Заголовок 1 Знак"/>
    <w:basedOn w:val="704"/>
    <w:rPr>
      <w:rFonts w:ascii="Cambria" w:hAnsi="Cambria" w:eastAsia="Cambria" w:cs="Cambria"/>
      <w:b/>
      <w:color w:val="365f91"/>
      <w:sz w:val="24"/>
    </w:rPr>
  </w:style>
  <w:style w:type="character" w:styleId="867" w:customStyle="1">
    <w:name w:val="Заголовок 2 Знак"/>
    <w:basedOn w:val="704"/>
    <w:semiHidden/>
    <w:rPr>
      <w:rFonts w:ascii="Cambria" w:hAnsi="Cambria" w:eastAsia="Cambria" w:cs="Cambria"/>
      <w:b/>
      <w:color w:val="4f81bd"/>
      <w:sz w:val="26"/>
    </w:rPr>
  </w:style>
  <w:style w:type="character" w:styleId="868" w:customStyle="1">
    <w:name w:val="Заголовок 3 Знак"/>
    <w:basedOn w:val="704"/>
    <w:semiHidden/>
    <w:rPr>
      <w:rFonts w:ascii="Cambria" w:hAnsi="Cambria" w:eastAsia="Cambria" w:cs="Cambria"/>
      <w:b/>
      <w:color w:val="4f81bd"/>
      <w:sz w:val="24"/>
    </w:rPr>
  </w:style>
  <w:style w:type="character" w:styleId="869" w:customStyle="1">
    <w:name w:val="Заголовок 4 Знак"/>
    <w:basedOn w:val="704"/>
    <w:semiHidden/>
    <w:rPr>
      <w:rFonts w:ascii="Cambria" w:hAnsi="Cambria" w:eastAsia="Cambria" w:cs="Cambria"/>
      <w:b/>
      <w:i/>
      <w:color w:val="4f81bd"/>
      <w:sz w:val="24"/>
    </w:rPr>
  </w:style>
  <w:style w:type="character" w:styleId="870" w:customStyle="1">
    <w:name w:val="Заголовок 5 Знак"/>
    <w:basedOn w:val="704"/>
    <w:semiHidden/>
    <w:rPr>
      <w:rFonts w:ascii="Cambria" w:hAnsi="Cambria" w:eastAsia="Cambria" w:cs="Cambria"/>
      <w:color w:val="243f60"/>
      <w:sz w:val="24"/>
    </w:rPr>
  </w:style>
  <w:style w:type="character" w:styleId="871" w:customStyle="1">
    <w:name w:val="Заголовок 6 Знак"/>
    <w:basedOn w:val="704"/>
    <w:semiHidden/>
    <w:rPr>
      <w:rFonts w:ascii="Cambria" w:hAnsi="Cambria" w:eastAsia="Cambria" w:cs="Cambria"/>
      <w:i/>
      <w:color w:val="243f60"/>
      <w:sz w:val="24"/>
    </w:rPr>
  </w:style>
  <w:style w:type="character" w:styleId="872" w:customStyle="1">
    <w:name w:val="Заголовок 7 Знак"/>
    <w:basedOn w:val="704"/>
    <w:semiHidden/>
    <w:rPr>
      <w:rFonts w:ascii="Cambria" w:hAnsi="Cambria" w:eastAsia="Cambria" w:cs="Cambria"/>
      <w:i/>
      <w:color w:val="404040"/>
      <w:sz w:val="24"/>
    </w:rPr>
  </w:style>
  <w:style w:type="character" w:styleId="873" w:customStyle="1">
    <w:name w:val="Заголовок 8 Знак"/>
    <w:basedOn w:val="704"/>
    <w:semiHidden/>
    <w:rPr>
      <w:rFonts w:ascii="Cambria" w:hAnsi="Cambria" w:eastAsia="Cambria" w:cs="Cambria"/>
      <w:color w:val="4f81bd"/>
      <w:sz w:val="20"/>
    </w:rPr>
  </w:style>
  <w:style w:type="character" w:styleId="874" w:customStyle="1">
    <w:name w:val="Заголовок 9 Знак"/>
    <w:basedOn w:val="704"/>
    <w:semiHidden/>
    <w:rPr>
      <w:rFonts w:ascii="Cambria" w:hAnsi="Cambria" w:eastAsia="Cambria" w:cs="Cambria"/>
      <w:i/>
      <w:color w:val="404040"/>
      <w:sz w:val="20"/>
    </w:rPr>
  </w:style>
  <w:style w:type="paragraph" w:styleId="875">
    <w:name w:val="Caption"/>
    <w:basedOn w:val="694"/>
    <w:qFormat/>
    <w:pPr>
      <w:ind w:firstLine="709"/>
    </w:pPr>
    <w:rPr>
      <w:b/>
      <w:color w:val="4f81bd"/>
      <w:sz w:val="18"/>
    </w:rPr>
  </w:style>
  <w:style w:type="paragraph" w:styleId="876">
    <w:name w:val="Title"/>
    <w:basedOn w:val="694"/>
    <w:qFormat/>
    <w:pPr>
      <w:contextualSpacing/>
      <w:ind w:firstLine="709"/>
      <w:spacing w:after="300"/>
      <w:pBdr>
        <w:bottom w:val="single" w:color="4F81BD" w:sz="8" w:space="4"/>
      </w:pBdr>
    </w:pPr>
    <w:rPr>
      <w:rFonts w:ascii="Cambria" w:hAnsi="Cambria" w:eastAsia="Cambria" w:cs="Cambria"/>
      <w:color w:val="17365d"/>
      <w:spacing w:val="5"/>
      <w:sz w:val="52"/>
    </w:rPr>
  </w:style>
  <w:style w:type="character" w:styleId="877" w:customStyle="1">
    <w:name w:val="Заголовок Знак"/>
    <w:basedOn w:val="704"/>
    <w:rPr>
      <w:rFonts w:ascii="Cambria" w:hAnsi="Cambria" w:eastAsia="Cambria" w:cs="Cambria"/>
      <w:color w:val="17365d"/>
      <w:spacing w:val="5"/>
      <w:sz w:val="52"/>
    </w:rPr>
  </w:style>
  <w:style w:type="character" w:styleId="878">
    <w:name w:val="Strong"/>
    <w:basedOn w:val="704"/>
    <w:qFormat/>
    <w:rPr>
      <w:rFonts w:ascii="TimesNewRoman" w:hAnsi="TimesNewRoman" w:eastAsia="TimesNewRoman" w:cs="TimesNewRoman"/>
      <w:b/>
      <w:sz w:val="24"/>
    </w:rPr>
  </w:style>
  <w:style w:type="paragraph" w:styleId="879">
    <w:name w:val="Subtitle"/>
    <w:basedOn w:val="694"/>
    <w:qFormat/>
    <w:pPr>
      <w:ind w:firstLine="709"/>
    </w:pPr>
    <w:rPr>
      <w:rFonts w:ascii="Cambria" w:hAnsi="Cambria" w:eastAsia="Cambria" w:cs="Cambria"/>
      <w:i/>
      <w:color w:val="4f81bd"/>
      <w:spacing w:val="15"/>
      <w:sz w:val="24"/>
    </w:rPr>
  </w:style>
  <w:style w:type="character" w:styleId="880" w:customStyle="1">
    <w:name w:val="Подзаголовок Знак"/>
    <w:basedOn w:val="704"/>
    <w:rPr>
      <w:rFonts w:ascii="Cambria" w:hAnsi="Cambria" w:eastAsia="Cambria" w:cs="Cambria"/>
      <w:i/>
      <w:color w:val="4f81bd"/>
      <w:spacing w:val="15"/>
      <w:sz w:val="24"/>
    </w:rPr>
  </w:style>
  <w:style w:type="character" w:styleId="881">
    <w:name w:val="Emphasis"/>
    <w:basedOn w:val="704"/>
    <w:qFormat/>
    <w:rPr>
      <w:rFonts w:ascii="TimesNewRoman" w:hAnsi="TimesNewRoman" w:eastAsia="TimesNewRoman" w:cs="TimesNewRoman"/>
      <w:i/>
      <w:sz w:val="24"/>
    </w:rPr>
  </w:style>
  <w:style w:type="paragraph" w:styleId="882">
    <w:name w:val="No Spacing"/>
    <w:qFormat/>
    <w:pPr>
      <w:ind w:firstLine="709"/>
      <w:jc w:val="both"/>
    </w:pPr>
    <w:rPr>
      <w:rFonts w:ascii="TimesNewRoman" w:hAnsi="TimesNewRoman" w:eastAsia="TimesNewRoman" w:cs="TimesNewRoman"/>
      <w:sz w:val="28"/>
    </w:rPr>
  </w:style>
  <w:style w:type="paragraph" w:styleId="883">
    <w:name w:val="List Paragraph"/>
    <w:basedOn w:val="694"/>
    <w:qFormat/>
    <w:pPr>
      <w:contextualSpacing/>
      <w:ind w:left="720" w:firstLine="709"/>
    </w:pPr>
  </w:style>
  <w:style w:type="paragraph" w:styleId="884">
    <w:name w:val="Quote"/>
    <w:basedOn w:val="694"/>
    <w:qFormat/>
    <w:pPr>
      <w:ind w:firstLine="709"/>
    </w:pPr>
    <w:rPr>
      <w:i/>
      <w:color w:val="000000"/>
    </w:rPr>
  </w:style>
  <w:style w:type="character" w:styleId="885" w:customStyle="1">
    <w:name w:val="Цитата 2 Знак"/>
    <w:basedOn w:val="704"/>
    <w:rPr>
      <w:rFonts w:ascii="TimesNewRoman" w:hAnsi="TimesNewRoman" w:eastAsia="TimesNewRoman" w:cs="TimesNewRoman"/>
      <w:i/>
      <w:color w:val="000000"/>
      <w:sz w:val="24"/>
    </w:rPr>
  </w:style>
  <w:style w:type="paragraph" w:styleId="886">
    <w:name w:val="Intense Quote"/>
    <w:basedOn w:val="694"/>
    <w:qFormat/>
    <w:pPr>
      <w:ind w:left="936" w:firstLine="709"/>
      <w:spacing w:before="200" w:after="280"/>
      <w:pBdr>
        <w:bottom w:val="single" w:color="4F81BD" w:sz="4" w:space="4"/>
      </w:pBdr>
    </w:pPr>
    <w:rPr>
      <w:b/>
      <w:i/>
      <w:color w:val="4f81bd"/>
    </w:rPr>
  </w:style>
  <w:style w:type="character" w:styleId="887" w:customStyle="1">
    <w:name w:val="Выделенная цитата Знак"/>
    <w:basedOn w:val="704"/>
    <w:rPr>
      <w:rFonts w:ascii="TimesNewRoman" w:hAnsi="TimesNewRoman" w:eastAsia="TimesNewRoman" w:cs="TimesNewRoman"/>
      <w:b/>
      <w:i/>
      <w:color w:val="4f81bd"/>
      <w:sz w:val="24"/>
    </w:rPr>
  </w:style>
  <w:style w:type="character" w:styleId="888">
    <w:name w:val="Subtle Emphasis"/>
    <w:basedOn w:val="704"/>
    <w:qFormat/>
    <w:rPr>
      <w:rFonts w:ascii="TimesNewRoman" w:hAnsi="TimesNewRoman" w:eastAsia="TimesNewRoman" w:cs="TimesNewRoman"/>
      <w:i/>
      <w:color w:val="808080"/>
      <w:sz w:val="24"/>
    </w:rPr>
  </w:style>
  <w:style w:type="character" w:styleId="889">
    <w:name w:val="Intense Emphasis"/>
    <w:basedOn w:val="704"/>
    <w:qFormat/>
    <w:rPr>
      <w:rFonts w:ascii="TimesNewRoman" w:hAnsi="TimesNewRoman" w:eastAsia="TimesNewRoman" w:cs="TimesNewRoman"/>
      <w:b/>
      <w:i/>
      <w:color w:val="4f81bd"/>
      <w:sz w:val="24"/>
    </w:rPr>
  </w:style>
  <w:style w:type="character" w:styleId="890">
    <w:name w:val="Subtle Reference"/>
    <w:basedOn w:val="704"/>
    <w:qFormat/>
    <w:rPr>
      <w:rFonts w:ascii="TimesNewRoman" w:hAnsi="TimesNewRoman" w:eastAsia="TimesNewRoman" w:cs="TimesNewRoman"/>
      <w:smallCaps/>
      <w:color w:val="c0504d"/>
      <w:sz w:val="24"/>
      <w:u w:val="single"/>
    </w:rPr>
  </w:style>
  <w:style w:type="character" w:styleId="891">
    <w:name w:val="Intense Reference"/>
    <w:basedOn w:val="704"/>
    <w:qFormat/>
    <w:rPr>
      <w:rFonts w:ascii="TimesNewRoman" w:hAnsi="TimesNewRoman" w:eastAsia="TimesNewRoman" w:cs="TimesNewRoman"/>
      <w:b/>
      <w:smallCaps/>
      <w:color w:val="c0504d"/>
      <w:spacing w:val="5"/>
      <w:sz w:val="24"/>
      <w:u w:val="single"/>
    </w:rPr>
  </w:style>
  <w:style w:type="character" w:styleId="892">
    <w:name w:val="Book Title"/>
    <w:basedOn w:val="704"/>
    <w:qFormat/>
    <w:rPr>
      <w:rFonts w:ascii="TimesNewRoman" w:hAnsi="TimesNewRoman" w:eastAsia="TimesNewRoman" w:cs="TimesNewRoman"/>
      <w:b/>
      <w:smallCaps/>
      <w:spacing w:val="5"/>
      <w:sz w:val="24"/>
    </w:rPr>
  </w:style>
  <w:style w:type="paragraph" w:styleId="893">
    <w:name w:val="TOC Heading"/>
    <w:basedOn w:val="695"/>
    <w:qFormat/>
  </w:style>
  <w:style w:type="paragraph" w:styleId="894">
    <w:name w:val="Header"/>
    <w:basedOn w:val="694"/>
    <w:unhideWhenUsed/>
    <w:pPr>
      <w:ind w:firstLine="709"/>
      <w:tabs>
        <w:tab w:val="center" w:pos="4677" w:leader="none"/>
        <w:tab w:val="right" w:pos="9355" w:leader="none"/>
      </w:tabs>
    </w:pPr>
  </w:style>
  <w:style w:type="character" w:styleId="895" w:customStyle="1">
    <w:name w:val="Верхний колонтитул Знак"/>
    <w:basedOn w:val="704"/>
    <w:rPr>
      <w:rFonts w:ascii="TimesNewRoman" w:hAnsi="TimesNewRoman" w:eastAsia="TimesNewRoman" w:cs="TimesNewRoman"/>
      <w:sz w:val="24"/>
    </w:rPr>
  </w:style>
  <w:style w:type="paragraph" w:styleId="896">
    <w:name w:val="Footer"/>
    <w:basedOn w:val="694"/>
    <w:unhideWhenUsed/>
    <w:pPr>
      <w:ind w:firstLine="709"/>
      <w:tabs>
        <w:tab w:val="center" w:pos="4677" w:leader="none"/>
        <w:tab w:val="right" w:pos="9355" w:leader="none"/>
      </w:tabs>
    </w:pPr>
  </w:style>
  <w:style w:type="character" w:styleId="897" w:customStyle="1">
    <w:name w:val="Нижний колонтитул Знак"/>
    <w:basedOn w:val="704"/>
    <w:rPr>
      <w:rFonts w:ascii="TimesNewRoman" w:hAnsi="TimesNewRoman" w:eastAsia="TimesNewRoman" w:cs="TimesNewRoman"/>
      <w:sz w:val="24"/>
    </w:rPr>
  </w:style>
  <w:style w:type="paragraph" w:styleId="898" w:customStyle="1">
    <w:name w:val="ConsPlusNonformat"/>
    <w:rPr>
      <w:rFonts w:ascii="CourierNew" w:hAnsi="CourierNew" w:eastAsia="CourierNew" w:cs="CourierNew"/>
      <w:sz w:val="20"/>
    </w:rPr>
  </w:style>
  <w:style w:type="paragraph" w:styleId="899">
    <w:name w:val="Body Text"/>
    <w:basedOn w:val="694"/>
  </w:style>
  <w:style w:type="character" w:styleId="900" w:customStyle="1">
    <w:name w:val="Основной текст Знак"/>
    <w:basedOn w:val="704"/>
    <w:rPr>
      <w:rFonts w:ascii="TimesNewRoman" w:hAnsi="TimesNewRoman" w:eastAsia="TimesNewRoman" w:cs="TimesNewRoman"/>
      <w:sz w:val="24"/>
    </w:rPr>
  </w:style>
  <w:style w:type="paragraph" w:styleId="901">
    <w:name w:val="Balloon Text"/>
    <w:basedOn w:val="694"/>
    <w:semiHidden/>
    <w:unhideWhenUsed/>
    <w:pPr>
      <w:ind w:firstLine="709"/>
    </w:pPr>
    <w:rPr>
      <w:rFonts w:ascii="Tahoma" w:hAnsi="Tahoma" w:eastAsia="Tahoma" w:cs="Tahoma"/>
      <w:sz w:val="16"/>
    </w:rPr>
  </w:style>
  <w:style w:type="character" w:styleId="902" w:customStyle="1">
    <w:name w:val="Текст выноски Знак"/>
    <w:basedOn w:val="704"/>
    <w:semiHidden/>
    <w:rPr>
      <w:rFonts w:ascii="Tahoma" w:hAnsi="Tahoma" w:eastAsia="Tahoma" w:cs="Tahoma"/>
      <w:sz w:val="16"/>
    </w:rPr>
  </w:style>
  <w:style w:type="paragraph" w:styleId="903" w:customStyle="1">
    <w:name w:val="ConsPlusNormal"/>
    <w:rPr>
      <w:rFonts w:ascii="Calibri" w:hAnsi="Calibri" w:eastAsia="Calibri" w:cs="Calibri"/>
      <w:sz w:val="22"/>
    </w:rPr>
  </w:style>
  <w:style w:type="paragraph" w:styleId="904" w:customStyle="1">
    <w:name w:val="msonormalcxspmiddle"/>
    <w:basedOn w:val="694"/>
    <w:pPr>
      <w:jc w:val="left"/>
      <w:spacing w:before="100" w:beforeAutospacing="1" w:after="100" w:afterAutospacing="1"/>
    </w:pPr>
    <w:rPr>
      <w:sz w:val="24"/>
    </w:rPr>
  </w:style>
  <w:style w:type="character" w:styleId="905">
    <w:name w:val="annotation reference"/>
    <w:basedOn w:val="704"/>
    <w:semiHidden/>
    <w:unhideWhenUsed/>
    <w:rPr>
      <w:rFonts w:ascii="TimesNewRoman" w:hAnsi="TimesNewRoman" w:eastAsia="TimesNewRoman" w:cs="TimesNewRoman"/>
      <w:sz w:val="16"/>
    </w:rPr>
  </w:style>
  <w:style w:type="paragraph" w:styleId="906">
    <w:name w:val="annotation text"/>
    <w:basedOn w:val="694"/>
    <w:semiHidden/>
    <w:unhideWhenUsed/>
    <w:pPr>
      <w:ind w:firstLine="709"/>
    </w:pPr>
    <w:rPr>
      <w:sz w:val="20"/>
    </w:rPr>
  </w:style>
  <w:style w:type="character" w:styleId="907" w:customStyle="1">
    <w:name w:val="Текст примечания Знак"/>
    <w:basedOn w:val="704"/>
    <w:semiHidden/>
    <w:rPr>
      <w:rFonts w:ascii="TimesNewRoman" w:hAnsi="TimesNewRoman" w:eastAsia="TimesNewRoman" w:cs="TimesNewRoman"/>
      <w:sz w:val="24"/>
    </w:rPr>
  </w:style>
  <w:style w:type="paragraph" w:styleId="908">
    <w:name w:val="annotation subject"/>
    <w:basedOn w:val="906"/>
    <w:semiHidden/>
    <w:unhideWhenUsed/>
    <w:rPr>
      <w:b/>
    </w:rPr>
  </w:style>
  <w:style w:type="character" w:styleId="909" w:customStyle="1">
    <w:name w:val="Тема примечания Знак"/>
    <w:basedOn w:val="907"/>
    <w:semiHidden/>
    <w:rPr>
      <w:rFonts w:ascii="TimesNewRoman" w:hAnsi="TimesNewRoman" w:eastAsia="TimesNewRoman" w:cs="TimesNewRoman"/>
      <w:b/>
      <w:sz w:val="24"/>
    </w:rPr>
  </w:style>
  <w:style w:type="paragraph" w:styleId="910">
    <w:name w:val="Revision"/>
    <w:hidden/>
    <w:semiHidden/>
    <w:rPr>
      <w:rFonts w:ascii="TimesNewRoman" w:hAnsi="TimesNewRoman" w:eastAsia="TimesNewRoman" w:cs="TimesNewRoman"/>
      <w:sz w:val="28"/>
    </w:rPr>
  </w:style>
  <w:style w:type="character" w:styleId="911" w:customStyle="1">
    <w:name w:val="Основной текст_"/>
    <w:rPr>
      <w:rFonts w:ascii="TimesNewRoman" w:hAnsi="TimesNewRoman" w:eastAsia="TimesNewRoman" w:cs="TimesNewRoman"/>
      <w:sz w:val="24"/>
      <w:shd w:val="clear" w:color="auto" w:fill="ffffff"/>
    </w:rPr>
  </w:style>
  <w:style w:type="paragraph" w:styleId="912" w:customStyle="1">
    <w:name w:val="Основной текст4"/>
    <w:basedOn w:val="694"/>
    <w:pPr>
      <w:jc w:val="center"/>
      <w:spacing w:before="360" w:line="240" w:lineRule="atLeast"/>
      <w:shd w:val="clear" w:color="auto" w:fill="ffffff"/>
    </w:pPr>
    <w:rPr>
      <w:sz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omments" Target="comments.xml" /><Relationship Id="rId11" Type="http://schemas.microsoft.com/office/2011/relationships/commentsExtended" Target="commentsExtended.xml" /><Relationship Id="rId12" Type="http://schemas.microsoft.com/office/2018/08/relationships/commentsExtensible" Target="commentsExtensible.xml" /><Relationship Id="rId13" Type="http://schemas.microsoft.com/office/2016/09/relationships/commentsIds" Target="commentsIds.xml" /><Relationship Id="rId14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Волокитин Павел Николаевич</dc:creator>
  <cp:revision>13</cp:revision>
  <dcterms:created xsi:type="dcterms:W3CDTF">2024-10-14T02:57:00Z</dcterms:created>
  <dcterms:modified xsi:type="dcterms:W3CDTF">2024-10-23T09:25:40Z</dcterms:modified>
</cp:coreProperties>
</file>